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A0D1E" w14:textId="77777777" w:rsidR="00BD0C27" w:rsidRDefault="00BD0C27" w:rsidP="00BD0C27">
      <w:pPr>
        <w:rPr>
          <w:rFonts w:eastAsia="Times New Roman" w:cs="Calibri"/>
          <w:b/>
          <w:lang w:eastAsia="cs-CZ"/>
        </w:rPr>
      </w:pPr>
    </w:p>
    <w:p w14:paraId="4085D1EF" w14:textId="77777777" w:rsidR="007B1E2D" w:rsidRDefault="007B1E2D" w:rsidP="00BD0C27">
      <w:pPr>
        <w:rPr>
          <w:rFonts w:eastAsia="Times New Roman" w:cs="Calibri"/>
          <w:b/>
          <w:lang w:eastAsia="cs-CZ"/>
        </w:rPr>
      </w:pPr>
    </w:p>
    <w:tbl>
      <w:tblPr>
        <w:tblpPr w:leftFromText="142" w:rightFromText="142" w:vertAnchor="page" w:horzAnchor="margin" w:tblpXSpec="center" w:tblpY="2156"/>
        <w:tblW w:w="9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8"/>
        <w:gridCol w:w="1284"/>
        <w:gridCol w:w="853"/>
        <w:gridCol w:w="1281"/>
        <w:gridCol w:w="2007"/>
        <w:gridCol w:w="568"/>
        <w:gridCol w:w="715"/>
        <w:gridCol w:w="2088"/>
      </w:tblGrid>
      <w:tr w:rsidR="00F2390E" w:rsidRPr="00181E2A" w14:paraId="79520FC5" w14:textId="77777777" w:rsidTr="009A7D40">
        <w:trPr>
          <w:trHeight w:val="544"/>
        </w:trPr>
        <w:tc>
          <w:tcPr>
            <w:tcW w:w="991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952D213" w14:textId="2A72964C" w:rsidR="00F2390E" w:rsidRPr="006D5439" w:rsidRDefault="009A7D40" w:rsidP="009A7D40">
            <w:pPr>
              <w:spacing w:before="120"/>
              <w:jc w:val="center"/>
              <w:rPr>
                <w:rFonts w:cs="Calibri"/>
                <w:b/>
                <w:color w:val="000000"/>
                <w:sz w:val="32"/>
                <w:szCs w:val="32"/>
              </w:rPr>
            </w:pPr>
            <w:r w:rsidRPr="009A7D40">
              <w:rPr>
                <w:rFonts w:cs="Calibri"/>
                <w:b/>
                <w:color w:val="000000"/>
                <w:sz w:val="32"/>
                <w:szCs w:val="32"/>
              </w:rPr>
              <w:t>KRYCÍ LIST NABÍDKY</w:t>
            </w:r>
          </w:p>
        </w:tc>
      </w:tr>
      <w:tr w:rsidR="00F2390E" w:rsidRPr="00181E2A" w14:paraId="506E343A" w14:textId="77777777" w:rsidTr="00596A4C">
        <w:trPr>
          <w:trHeight w:hRule="exact" w:val="401"/>
        </w:trPr>
        <w:tc>
          <w:tcPr>
            <w:tcW w:w="9914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33F5EC" w14:textId="77777777" w:rsidR="00F2390E" w:rsidRPr="006D5439" w:rsidRDefault="00F2390E" w:rsidP="00596A4C">
            <w:pPr>
              <w:spacing w:before="120"/>
              <w:jc w:val="center"/>
              <w:rPr>
                <w:b/>
                <w:sz w:val="20"/>
                <w:szCs w:val="20"/>
                <w:highlight w:val="red"/>
              </w:rPr>
            </w:pPr>
            <w:r w:rsidRPr="006D5439">
              <w:rPr>
                <w:b/>
                <w:sz w:val="20"/>
                <w:szCs w:val="20"/>
              </w:rPr>
              <w:t>NÁZEV ZAKÁZKY</w:t>
            </w:r>
          </w:p>
        </w:tc>
      </w:tr>
      <w:tr w:rsidR="00F2390E" w:rsidRPr="00181E2A" w14:paraId="74DC81A1" w14:textId="77777777" w:rsidTr="00596A4C">
        <w:trPr>
          <w:trHeight w:val="286"/>
        </w:trPr>
        <w:tc>
          <w:tcPr>
            <w:tcW w:w="9914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D67894" w14:textId="77777777" w:rsidR="00F2390E" w:rsidRPr="006D5439" w:rsidRDefault="00F2390E" w:rsidP="00596A4C">
            <w:pPr>
              <w:spacing w:before="120"/>
              <w:jc w:val="center"/>
              <w:rPr>
                <w:b/>
                <w:sz w:val="28"/>
                <w:szCs w:val="28"/>
                <w:highlight w:val="red"/>
              </w:rPr>
            </w:pPr>
            <w:r w:rsidRPr="00AB609D">
              <w:rPr>
                <w:b/>
                <w:sz w:val="28"/>
                <w:szCs w:val="28"/>
              </w:rPr>
              <w:t>DÍLNY SPŠ STROJNICKÉ A SOŠ PROF. ŠVEJCARA, PLZEŇ, KLATOVSKÁ 109 – PROJEKTOVÁ DOKUMENTACE</w:t>
            </w:r>
          </w:p>
        </w:tc>
      </w:tr>
      <w:tr w:rsidR="00F2390E" w:rsidRPr="00181E2A" w14:paraId="6E186EB1" w14:textId="77777777" w:rsidTr="00596A4C">
        <w:trPr>
          <w:trHeight w:val="286"/>
        </w:trPr>
        <w:tc>
          <w:tcPr>
            <w:tcW w:w="111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A6602B6" w14:textId="77777777" w:rsidR="00F2390E" w:rsidRPr="00181E2A" w:rsidRDefault="00F2390E" w:rsidP="00596A4C">
            <w:pPr>
              <w:spacing w:after="0"/>
              <w:rPr>
                <w:rFonts w:cs="Calibri"/>
              </w:rPr>
            </w:pPr>
            <w:r w:rsidRPr="00181E2A">
              <w:rPr>
                <w:rFonts w:cs="Calibri"/>
                <w:sz w:val="20"/>
              </w:rPr>
              <w:t>SPISOVÁ ZNAČKA:</w:t>
            </w:r>
          </w:p>
        </w:tc>
        <w:tc>
          <w:tcPr>
            <w:tcW w:w="213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82D875" w14:textId="77777777" w:rsidR="00F2390E" w:rsidRPr="00181E2A" w:rsidRDefault="00F2390E" w:rsidP="00596A4C">
            <w:pPr>
              <w:spacing w:after="0"/>
              <w:jc w:val="center"/>
              <w:rPr>
                <w:rFonts w:cs="Calibri"/>
              </w:rPr>
            </w:pPr>
            <w:r w:rsidRPr="00AB609D">
              <w:rPr>
                <w:rFonts w:cs="Calibri"/>
              </w:rPr>
              <w:t>CN/213/CN/23</w:t>
            </w:r>
          </w:p>
        </w:tc>
        <w:tc>
          <w:tcPr>
            <w:tcW w:w="12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4B6E044" w14:textId="77777777" w:rsidR="00F2390E" w:rsidRPr="00181E2A" w:rsidRDefault="00F2390E" w:rsidP="00596A4C">
            <w:pPr>
              <w:spacing w:after="0"/>
              <w:rPr>
                <w:rFonts w:cs="Calibri"/>
              </w:rPr>
            </w:pPr>
            <w:r w:rsidRPr="00181E2A">
              <w:rPr>
                <w:rFonts w:cs="Calibri"/>
                <w:sz w:val="20"/>
              </w:rPr>
              <w:t>ČÍSLO JEDNACÍ:</w:t>
            </w:r>
          </w:p>
        </w:tc>
        <w:tc>
          <w:tcPr>
            <w:tcW w:w="20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C6496D" w14:textId="77777777" w:rsidR="00F2390E" w:rsidRPr="00181E2A" w:rsidRDefault="00F2390E" w:rsidP="00596A4C">
            <w:pPr>
              <w:spacing w:after="0"/>
              <w:jc w:val="center"/>
              <w:rPr>
                <w:rFonts w:cs="Calibri"/>
              </w:rPr>
            </w:pPr>
            <w:r w:rsidRPr="00307147">
              <w:rPr>
                <w:rFonts w:cs="Calibri"/>
              </w:rPr>
              <w:t>385/24/CN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FFBA154" w14:textId="77777777" w:rsidR="00F2390E" w:rsidRPr="00181E2A" w:rsidRDefault="00F2390E" w:rsidP="00596A4C">
            <w:pPr>
              <w:spacing w:after="0"/>
              <w:rPr>
                <w:rFonts w:cs="Calibri"/>
              </w:rPr>
            </w:pPr>
            <w:r w:rsidRPr="00181E2A">
              <w:rPr>
                <w:rFonts w:cs="Calibri"/>
                <w:sz w:val="20"/>
              </w:rPr>
              <w:t>SYSTÉMOVÉ ČÍSLO VZ:</w:t>
            </w:r>
          </w:p>
        </w:tc>
        <w:tc>
          <w:tcPr>
            <w:tcW w:w="20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68FF57" w14:textId="77777777" w:rsidR="00F2390E" w:rsidRPr="00181E2A" w:rsidRDefault="00F2390E" w:rsidP="00596A4C">
            <w:pPr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</w:rPr>
              <w:t>P23V00000786</w:t>
            </w:r>
          </w:p>
        </w:tc>
      </w:tr>
      <w:tr w:rsidR="00F2390E" w:rsidRPr="00181E2A" w14:paraId="382A7B6C" w14:textId="77777777" w:rsidTr="00596A4C">
        <w:trPr>
          <w:trHeight w:val="286"/>
        </w:trPr>
        <w:tc>
          <w:tcPr>
            <w:tcW w:w="240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A5B5E15" w14:textId="77777777" w:rsidR="00F2390E" w:rsidRPr="00181E2A" w:rsidRDefault="00F2390E" w:rsidP="00596A4C">
            <w:pPr>
              <w:spacing w:after="0"/>
              <w:rPr>
                <w:rFonts w:cs="Calibri"/>
                <w:sz w:val="20"/>
              </w:rPr>
            </w:pPr>
            <w:r w:rsidRPr="00181E2A">
              <w:rPr>
                <w:rFonts w:cs="Calibri"/>
                <w:sz w:val="20"/>
              </w:rPr>
              <w:t>ODKAZ - EZAK:</w:t>
            </w:r>
          </w:p>
        </w:tc>
        <w:tc>
          <w:tcPr>
            <w:tcW w:w="75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35271D" w14:textId="77777777" w:rsidR="00F2390E" w:rsidRPr="004C5C00" w:rsidRDefault="00000000" w:rsidP="00596A4C">
            <w:pPr>
              <w:spacing w:after="0"/>
            </w:pPr>
            <w:hyperlink r:id="rId8" w:history="1">
              <w:r w:rsidR="00F2390E" w:rsidRPr="006C67B2">
                <w:rPr>
                  <w:rStyle w:val="Hypertextovodkaz"/>
                </w:rPr>
                <w:t>https://ezak.cnpk.cz/contract_display_10927.html</w:t>
              </w:r>
            </w:hyperlink>
          </w:p>
        </w:tc>
      </w:tr>
      <w:tr w:rsidR="00F2390E" w:rsidRPr="00181E2A" w14:paraId="289DAFC9" w14:textId="77777777" w:rsidTr="00596A4C">
        <w:trPr>
          <w:trHeight w:val="58"/>
        </w:trPr>
        <w:tc>
          <w:tcPr>
            <w:tcW w:w="240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0CDA9B0" w14:textId="77777777" w:rsidR="00F2390E" w:rsidRPr="00181E2A" w:rsidRDefault="00F2390E" w:rsidP="00596A4C">
            <w:pPr>
              <w:spacing w:after="0"/>
              <w:rPr>
                <w:b/>
                <w:sz w:val="20"/>
                <w:szCs w:val="16"/>
                <w:highlight w:val="red"/>
              </w:rPr>
            </w:pPr>
            <w:r w:rsidRPr="00181E2A">
              <w:rPr>
                <w:rFonts w:cs="Calibri"/>
                <w:sz w:val="20"/>
              </w:rPr>
              <w:t>ODKAZ VVZ:</w:t>
            </w:r>
          </w:p>
        </w:tc>
        <w:tc>
          <w:tcPr>
            <w:tcW w:w="75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F39B67" w14:textId="77777777" w:rsidR="00F2390E" w:rsidRPr="000C6F3E" w:rsidRDefault="00F2390E" w:rsidP="00596A4C">
            <w:pPr>
              <w:spacing w:after="0"/>
              <w:rPr>
                <w:b/>
                <w:sz w:val="20"/>
                <w:szCs w:val="16"/>
              </w:rPr>
            </w:pPr>
            <w:r w:rsidRPr="000C6F3E">
              <w:rPr>
                <w:rFonts w:cs="Calibri"/>
              </w:rPr>
              <w:t>…</w:t>
            </w:r>
          </w:p>
        </w:tc>
      </w:tr>
      <w:tr w:rsidR="00F2390E" w:rsidRPr="00181E2A" w14:paraId="507B8E73" w14:textId="77777777" w:rsidTr="00596A4C">
        <w:trPr>
          <w:trHeight w:val="58"/>
        </w:trPr>
        <w:tc>
          <w:tcPr>
            <w:tcW w:w="240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46D851D" w14:textId="77777777" w:rsidR="00F2390E" w:rsidRPr="00181E2A" w:rsidRDefault="00F2390E" w:rsidP="00596A4C">
            <w:pPr>
              <w:spacing w:after="0"/>
              <w:rPr>
                <w:b/>
                <w:sz w:val="20"/>
                <w:szCs w:val="16"/>
                <w:highlight w:val="red"/>
              </w:rPr>
            </w:pPr>
            <w:r w:rsidRPr="00181E2A">
              <w:rPr>
                <w:rFonts w:cs="Calibri"/>
                <w:sz w:val="20"/>
              </w:rPr>
              <w:t>ODKAZ TED:</w:t>
            </w:r>
          </w:p>
        </w:tc>
        <w:tc>
          <w:tcPr>
            <w:tcW w:w="7512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98943C" w14:textId="77777777" w:rsidR="00F2390E" w:rsidRPr="000C6F3E" w:rsidRDefault="00F2390E" w:rsidP="00596A4C">
            <w:pPr>
              <w:spacing w:after="0"/>
              <w:rPr>
                <w:b/>
                <w:sz w:val="20"/>
                <w:szCs w:val="16"/>
              </w:rPr>
            </w:pPr>
            <w:r w:rsidRPr="000C6F3E">
              <w:rPr>
                <w:rFonts w:cs="Calibri"/>
              </w:rPr>
              <w:t>…</w:t>
            </w:r>
          </w:p>
        </w:tc>
      </w:tr>
      <w:tr w:rsidR="00F2390E" w:rsidRPr="00181E2A" w14:paraId="21107A19" w14:textId="77777777" w:rsidTr="00596A4C">
        <w:trPr>
          <w:trHeight w:val="286"/>
        </w:trPr>
        <w:tc>
          <w:tcPr>
            <w:tcW w:w="240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F14A4A6" w14:textId="77777777" w:rsidR="00F2390E" w:rsidRPr="00181E2A" w:rsidRDefault="00F2390E" w:rsidP="00596A4C">
            <w:pPr>
              <w:spacing w:after="0"/>
              <w:rPr>
                <w:rFonts w:cs="Calibri"/>
                <w:b/>
                <w:bCs/>
                <w:caps/>
              </w:rPr>
            </w:pPr>
            <w:r w:rsidRPr="00181E2A">
              <w:rPr>
                <w:rFonts w:cs="Calibri"/>
                <w:b/>
                <w:bCs/>
                <w:caps/>
                <w:sz w:val="24"/>
              </w:rPr>
              <w:t>zADAVATEL:</w:t>
            </w:r>
          </w:p>
        </w:tc>
        <w:tc>
          <w:tcPr>
            <w:tcW w:w="7512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5FD4A19" w14:textId="77777777" w:rsidR="00F2390E" w:rsidRPr="00181E2A" w:rsidRDefault="00F2390E" w:rsidP="00596A4C">
            <w:pPr>
              <w:spacing w:after="0"/>
              <w:rPr>
                <w:b/>
              </w:rPr>
            </w:pPr>
            <w:r w:rsidRPr="00AB609D">
              <w:rPr>
                <w:b/>
              </w:rPr>
              <w:t>Plzeňský kraj</w:t>
            </w:r>
          </w:p>
        </w:tc>
      </w:tr>
      <w:tr w:rsidR="00F2390E" w:rsidRPr="00181E2A" w14:paraId="6FE63184" w14:textId="77777777" w:rsidTr="00596A4C">
        <w:trPr>
          <w:trHeight w:val="286"/>
        </w:trPr>
        <w:tc>
          <w:tcPr>
            <w:tcW w:w="240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028E2D5" w14:textId="77777777" w:rsidR="00F2390E" w:rsidRPr="00181E2A" w:rsidRDefault="00F2390E" w:rsidP="00596A4C">
            <w:pPr>
              <w:spacing w:after="0"/>
              <w:rPr>
                <w:b/>
                <w:highlight w:val="red"/>
              </w:rPr>
            </w:pPr>
            <w:r w:rsidRPr="00931477">
              <w:rPr>
                <w:b/>
                <w:sz w:val="20"/>
              </w:rPr>
              <w:t>SÍDLO:</w:t>
            </w:r>
          </w:p>
        </w:tc>
        <w:tc>
          <w:tcPr>
            <w:tcW w:w="4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92BF60" w14:textId="77777777" w:rsidR="00F2390E" w:rsidRPr="00181E2A" w:rsidRDefault="00F2390E" w:rsidP="00596A4C">
            <w:pPr>
              <w:spacing w:after="0"/>
              <w:rPr>
                <w:b/>
                <w:highlight w:val="red"/>
              </w:rPr>
            </w:pPr>
            <w:r w:rsidRPr="00AB609D">
              <w:rPr>
                <w:b/>
              </w:rPr>
              <w:t>Škroupova 18, Plzeň, 306 13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7C48FFB" w14:textId="77777777" w:rsidR="00F2390E" w:rsidRPr="00181E2A" w:rsidRDefault="00F2390E" w:rsidP="00596A4C">
            <w:pPr>
              <w:spacing w:after="0"/>
              <w:rPr>
                <w:b/>
                <w:highlight w:val="red"/>
              </w:rPr>
            </w:pPr>
            <w:r w:rsidRPr="00931477">
              <w:rPr>
                <w:b/>
                <w:sz w:val="20"/>
              </w:rPr>
              <w:t>IČO: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AD45C4F" w14:textId="77777777" w:rsidR="00F2390E" w:rsidRPr="00181E2A" w:rsidRDefault="00F2390E" w:rsidP="00596A4C">
            <w:pPr>
              <w:spacing w:after="0"/>
              <w:rPr>
                <w:b/>
                <w:highlight w:val="red"/>
              </w:rPr>
            </w:pPr>
            <w:r w:rsidRPr="00AB609D">
              <w:rPr>
                <w:b/>
              </w:rPr>
              <w:t>70890366</w:t>
            </w:r>
          </w:p>
        </w:tc>
      </w:tr>
      <w:tr w:rsidR="00F2390E" w:rsidRPr="00181E2A" w14:paraId="53769CE8" w14:textId="77777777" w:rsidTr="00596A4C">
        <w:trPr>
          <w:trHeight w:val="286"/>
        </w:trPr>
        <w:tc>
          <w:tcPr>
            <w:tcW w:w="240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D0687AA" w14:textId="77777777" w:rsidR="00F2390E" w:rsidRPr="00181E2A" w:rsidRDefault="00F2390E" w:rsidP="00596A4C">
            <w:pPr>
              <w:spacing w:after="0"/>
              <w:rPr>
                <w:rFonts w:cs="Calibri"/>
                <w:b/>
                <w:bCs/>
                <w:caps/>
              </w:rPr>
            </w:pPr>
            <w:r w:rsidRPr="00181E2A">
              <w:rPr>
                <w:rFonts w:cs="Calibri"/>
                <w:b/>
                <w:bCs/>
                <w:caps/>
                <w:sz w:val="20"/>
              </w:rPr>
              <w:t>STATUTÁRNÍ ZÁST</w:t>
            </w:r>
            <w:r w:rsidRPr="00931477">
              <w:rPr>
                <w:rFonts w:cs="Calibri"/>
                <w:b/>
                <w:bCs/>
                <w:caps/>
                <w:sz w:val="20"/>
              </w:rPr>
              <w:t>UPCE</w:t>
            </w:r>
            <w:r w:rsidRPr="00181E2A">
              <w:rPr>
                <w:rFonts w:cs="Calibri"/>
                <w:b/>
                <w:bCs/>
                <w:caps/>
                <w:sz w:val="20"/>
              </w:rPr>
              <w:t>:</w:t>
            </w:r>
          </w:p>
        </w:tc>
        <w:tc>
          <w:tcPr>
            <w:tcW w:w="75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8F888F" w14:textId="77777777" w:rsidR="00F2390E" w:rsidRPr="00AB609D" w:rsidRDefault="00F2390E" w:rsidP="00596A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b/>
                <w:highlight w:val="yellow"/>
              </w:rPr>
            </w:pPr>
            <w:r w:rsidRPr="00AB609D">
              <w:rPr>
                <w:rFonts w:eastAsia="Calibri" w:cs="Calibri"/>
                <w:b/>
              </w:rPr>
              <w:t xml:space="preserve">Rudolf </w:t>
            </w:r>
            <w:proofErr w:type="spellStart"/>
            <w:r w:rsidRPr="00AB609D">
              <w:rPr>
                <w:rFonts w:eastAsia="Calibri" w:cs="Calibri"/>
                <w:b/>
              </w:rPr>
              <w:t>Špoták</w:t>
            </w:r>
            <w:proofErr w:type="spellEnd"/>
            <w:r w:rsidRPr="00AB609D">
              <w:rPr>
                <w:rFonts w:eastAsia="Calibri" w:cs="Calibri"/>
                <w:b/>
              </w:rPr>
              <w:t xml:space="preserve"> - hejtman</w:t>
            </w:r>
          </w:p>
        </w:tc>
      </w:tr>
      <w:tr w:rsidR="00F2390E" w:rsidRPr="00181E2A" w14:paraId="4D338773" w14:textId="77777777" w:rsidTr="00596A4C">
        <w:trPr>
          <w:trHeight w:val="286"/>
        </w:trPr>
        <w:tc>
          <w:tcPr>
            <w:tcW w:w="240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86E4AA6" w14:textId="77777777" w:rsidR="00F2390E" w:rsidRPr="00181E2A" w:rsidRDefault="00F2390E" w:rsidP="00596A4C">
            <w:pPr>
              <w:spacing w:after="0"/>
              <w:rPr>
                <w:rFonts w:cs="Calibri"/>
                <w:b/>
                <w:bCs/>
                <w:caps/>
              </w:rPr>
            </w:pPr>
            <w:r w:rsidRPr="00931477">
              <w:rPr>
                <w:rFonts w:cs="Calibri"/>
                <w:b/>
                <w:bCs/>
                <w:caps/>
                <w:sz w:val="20"/>
              </w:rPr>
              <w:t>pověřená osoba</w:t>
            </w:r>
            <w:r w:rsidRPr="00181E2A">
              <w:rPr>
                <w:rFonts w:cs="Calibri"/>
                <w:b/>
                <w:bCs/>
                <w:caps/>
                <w:sz w:val="20"/>
              </w:rPr>
              <w:t>:</w:t>
            </w:r>
          </w:p>
        </w:tc>
        <w:tc>
          <w:tcPr>
            <w:tcW w:w="7512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A327808" w14:textId="77777777" w:rsidR="00F2390E" w:rsidRPr="00181E2A" w:rsidRDefault="00F2390E" w:rsidP="00596A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b/>
                <w:highlight w:val="red"/>
              </w:rPr>
            </w:pPr>
            <w:r w:rsidRPr="00AB609D">
              <w:rPr>
                <w:b/>
              </w:rPr>
              <w:t>Martin Záhoř</w:t>
            </w:r>
          </w:p>
        </w:tc>
      </w:tr>
      <w:tr w:rsidR="00F2390E" w:rsidRPr="00181E2A" w14:paraId="64C32C0C" w14:textId="77777777" w:rsidTr="00596A4C">
        <w:trPr>
          <w:trHeight w:val="286"/>
        </w:trPr>
        <w:tc>
          <w:tcPr>
            <w:tcW w:w="240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CE017A0" w14:textId="77777777" w:rsidR="00F2390E" w:rsidRPr="00181E2A" w:rsidRDefault="00F2390E" w:rsidP="00596A4C">
            <w:pPr>
              <w:spacing w:after="0"/>
              <w:rPr>
                <w:rFonts w:cs="Calibri"/>
                <w:b/>
                <w:bCs/>
                <w:caps/>
              </w:rPr>
            </w:pPr>
            <w:r>
              <w:rPr>
                <w:rFonts w:cs="Calibri"/>
                <w:b/>
                <w:bCs/>
                <w:caps/>
              </w:rPr>
              <w:t>ADMINISTRÁTOR</w:t>
            </w:r>
            <w:r w:rsidRPr="00181E2A">
              <w:rPr>
                <w:rFonts w:cs="Calibri"/>
                <w:b/>
                <w:bCs/>
                <w:caps/>
              </w:rPr>
              <w:t>:</w:t>
            </w:r>
          </w:p>
        </w:tc>
        <w:tc>
          <w:tcPr>
            <w:tcW w:w="7512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F72E97" w14:textId="77777777" w:rsidR="00F2390E" w:rsidRPr="00181E2A" w:rsidRDefault="00F2390E" w:rsidP="00596A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b/>
                <w:highlight w:val="green"/>
              </w:rPr>
            </w:pPr>
            <w:r w:rsidRPr="00181E2A">
              <w:rPr>
                <w:rFonts w:eastAsia="Calibri" w:cs="Calibri"/>
                <w:b/>
              </w:rPr>
              <w:t>Centrální nákup</w:t>
            </w:r>
            <w:r>
              <w:rPr>
                <w:rFonts w:eastAsia="Calibri" w:cs="Calibri"/>
                <w:b/>
              </w:rPr>
              <w:t xml:space="preserve"> Plzeňského kraje</w:t>
            </w:r>
            <w:r w:rsidRPr="00181E2A">
              <w:rPr>
                <w:rFonts w:eastAsia="Calibri" w:cs="Calibri"/>
                <w:b/>
              </w:rPr>
              <w:t>, příspěvková organizace</w:t>
            </w:r>
          </w:p>
        </w:tc>
      </w:tr>
      <w:tr w:rsidR="00F2390E" w:rsidRPr="00181E2A" w14:paraId="400A8DAB" w14:textId="77777777" w:rsidTr="00596A4C">
        <w:trPr>
          <w:trHeight w:val="286"/>
        </w:trPr>
        <w:tc>
          <w:tcPr>
            <w:tcW w:w="240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E7DB65B" w14:textId="77777777" w:rsidR="00F2390E" w:rsidRPr="00181E2A" w:rsidRDefault="00F2390E" w:rsidP="00596A4C">
            <w:pPr>
              <w:spacing w:after="0"/>
              <w:rPr>
                <w:b/>
                <w:highlight w:val="red"/>
              </w:rPr>
            </w:pPr>
            <w:r w:rsidRPr="00931477">
              <w:rPr>
                <w:b/>
                <w:sz w:val="20"/>
              </w:rPr>
              <w:t>SÍDLO:</w:t>
            </w:r>
          </w:p>
        </w:tc>
        <w:tc>
          <w:tcPr>
            <w:tcW w:w="4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C98D6A" w14:textId="77777777" w:rsidR="00F2390E" w:rsidRPr="005E6D54" w:rsidRDefault="00F2390E" w:rsidP="00596A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highlight w:val="green"/>
              </w:rPr>
            </w:pPr>
            <w:r w:rsidRPr="005E6D54">
              <w:t>Vejprnická 663/56, 318 00 Plzeň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A42D280" w14:textId="77777777" w:rsidR="00F2390E" w:rsidRPr="00181E2A" w:rsidRDefault="00F2390E" w:rsidP="00596A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b/>
                <w:highlight w:val="green"/>
              </w:rPr>
            </w:pPr>
            <w:r w:rsidRPr="00931477">
              <w:rPr>
                <w:b/>
                <w:sz w:val="20"/>
              </w:rPr>
              <w:t>IČO: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928523" w14:textId="77777777" w:rsidR="00F2390E" w:rsidRPr="005E6D54" w:rsidRDefault="00F2390E" w:rsidP="00596A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highlight w:val="green"/>
              </w:rPr>
            </w:pPr>
            <w:r w:rsidRPr="005E6D54">
              <w:t>72046635</w:t>
            </w:r>
          </w:p>
        </w:tc>
      </w:tr>
      <w:tr w:rsidR="00F2390E" w:rsidRPr="00181E2A" w14:paraId="04D7A700" w14:textId="77777777" w:rsidTr="00596A4C">
        <w:trPr>
          <w:trHeight w:val="286"/>
        </w:trPr>
        <w:tc>
          <w:tcPr>
            <w:tcW w:w="240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FE9BFFF" w14:textId="77777777" w:rsidR="00F2390E" w:rsidRPr="00181E2A" w:rsidRDefault="00F2390E" w:rsidP="00596A4C">
            <w:pPr>
              <w:spacing w:after="0"/>
              <w:rPr>
                <w:rFonts w:cs="Calibri"/>
                <w:b/>
                <w:bCs/>
                <w:caps/>
              </w:rPr>
            </w:pPr>
            <w:r w:rsidRPr="00181E2A">
              <w:rPr>
                <w:rFonts w:cs="Calibri"/>
                <w:b/>
                <w:bCs/>
                <w:caps/>
                <w:sz w:val="20"/>
              </w:rPr>
              <w:t>STATUTÁRNÍ ZÁST</w:t>
            </w:r>
            <w:r w:rsidRPr="00931477">
              <w:rPr>
                <w:rFonts w:cs="Calibri"/>
                <w:b/>
                <w:bCs/>
                <w:caps/>
                <w:sz w:val="20"/>
              </w:rPr>
              <w:t>UPCE</w:t>
            </w:r>
            <w:r w:rsidRPr="00181E2A">
              <w:rPr>
                <w:rFonts w:cs="Calibri"/>
                <w:b/>
                <w:bCs/>
                <w:caps/>
                <w:sz w:val="20"/>
              </w:rPr>
              <w:t>:</w:t>
            </w:r>
          </w:p>
        </w:tc>
        <w:tc>
          <w:tcPr>
            <w:tcW w:w="75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778289" w14:textId="77777777" w:rsidR="00F2390E" w:rsidRPr="005E6D54" w:rsidRDefault="00F2390E" w:rsidP="00596A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highlight w:val="green"/>
              </w:rPr>
            </w:pPr>
            <w:r w:rsidRPr="005E6D54">
              <w:t>Mgr. Bc. Jana Dubcová, ředitelka</w:t>
            </w:r>
          </w:p>
        </w:tc>
      </w:tr>
      <w:tr w:rsidR="00F2390E" w:rsidRPr="00181E2A" w14:paraId="551F2E5B" w14:textId="77777777" w:rsidTr="00596A4C">
        <w:trPr>
          <w:trHeight w:val="286"/>
        </w:trPr>
        <w:tc>
          <w:tcPr>
            <w:tcW w:w="240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02E6DC2" w14:textId="77777777" w:rsidR="00F2390E" w:rsidRPr="00181E2A" w:rsidRDefault="00F2390E" w:rsidP="00596A4C">
            <w:pPr>
              <w:spacing w:after="0"/>
              <w:rPr>
                <w:rFonts w:cs="Calibri"/>
                <w:b/>
                <w:bCs/>
                <w:caps/>
              </w:rPr>
            </w:pPr>
            <w:r w:rsidRPr="00931477">
              <w:rPr>
                <w:rFonts w:cs="Calibri"/>
                <w:b/>
                <w:bCs/>
                <w:caps/>
                <w:sz w:val="20"/>
              </w:rPr>
              <w:t>pověřená osoba</w:t>
            </w:r>
            <w:r w:rsidRPr="00181E2A">
              <w:rPr>
                <w:rFonts w:cs="Calibri"/>
                <w:b/>
                <w:bCs/>
                <w:caps/>
                <w:sz w:val="20"/>
              </w:rPr>
              <w:t>:</w:t>
            </w:r>
          </w:p>
        </w:tc>
        <w:tc>
          <w:tcPr>
            <w:tcW w:w="75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35A59B" w14:textId="77777777" w:rsidR="00F2390E" w:rsidRPr="00181E2A" w:rsidRDefault="00F2390E" w:rsidP="00596A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b/>
                <w:highlight w:val="green"/>
              </w:rPr>
            </w:pPr>
            <w:r w:rsidRPr="00AB609D">
              <w:rPr>
                <w:b/>
              </w:rPr>
              <w:t>Ing. Dana Kocová</w:t>
            </w:r>
          </w:p>
        </w:tc>
      </w:tr>
      <w:tr w:rsidR="00F2390E" w:rsidRPr="00181E2A" w14:paraId="465ABEC1" w14:textId="77777777" w:rsidTr="00596A4C">
        <w:trPr>
          <w:trHeight w:val="286"/>
        </w:trPr>
        <w:tc>
          <w:tcPr>
            <w:tcW w:w="240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8424D6D" w14:textId="77777777" w:rsidR="00F2390E" w:rsidRPr="00931477" w:rsidRDefault="00F2390E" w:rsidP="00596A4C">
            <w:pPr>
              <w:spacing w:after="0"/>
              <w:rPr>
                <w:rFonts w:cs="Calibri"/>
                <w:b/>
                <w:bCs/>
                <w:caps/>
                <w:sz w:val="20"/>
              </w:rPr>
            </w:pPr>
            <w:r w:rsidRPr="005E6D54">
              <w:rPr>
                <w:b/>
                <w:sz w:val="20"/>
              </w:rPr>
              <w:t>E-MAIL:</w:t>
            </w:r>
          </w:p>
        </w:tc>
        <w:tc>
          <w:tcPr>
            <w:tcW w:w="7512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A10573" w14:textId="77777777" w:rsidR="00F2390E" w:rsidRPr="004D5B05" w:rsidRDefault="00F2390E" w:rsidP="00596A4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b/>
              </w:rPr>
            </w:pPr>
            <w:r w:rsidRPr="00AB609D">
              <w:rPr>
                <w:b/>
              </w:rPr>
              <w:t>dana.kocova@cnpk.cz</w:t>
            </w:r>
          </w:p>
        </w:tc>
      </w:tr>
      <w:tr w:rsidR="00F2390E" w:rsidRPr="00181E2A" w14:paraId="4CFC7F46" w14:textId="77777777" w:rsidTr="00596A4C">
        <w:trPr>
          <w:trHeight w:val="286"/>
        </w:trPr>
        <w:tc>
          <w:tcPr>
            <w:tcW w:w="111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254D1E0" w14:textId="77777777" w:rsidR="00F2390E" w:rsidRPr="00181E2A" w:rsidRDefault="00F2390E" w:rsidP="00596A4C">
            <w:pPr>
              <w:spacing w:after="0"/>
              <w:rPr>
                <w:rFonts w:cs="Calibri"/>
              </w:rPr>
            </w:pPr>
            <w:r>
              <w:rPr>
                <w:rFonts w:cs="Calibri"/>
                <w:sz w:val="20"/>
              </w:rPr>
              <w:t>DRUH VZ:</w:t>
            </w:r>
          </w:p>
        </w:tc>
        <w:tc>
          <w:tcPr>
            <w:tcW w:w="213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043719" w14:textId="77777777" w:rsidR="00F2390E" w:rsidRPr="00181E2A" w:rsidRDefault="00F2390E" w:rsidP="00596A4C">
            <w:pPr>
              <w:spacing w:after="0"/>
              <w:jc w:val="center"/>
              <w:rPr>
                <w:rFonts w:cs="Calibri"/>
              </w:rPr>
            </w:pPr>
            <w:r w:rsidRPr="00AB609D">
              <w:rPr>
                <w:rFonts w:cs="Calibri"/>
              </w:rPr>
              <w:t>Služby</w:t>
            </w:r>
          </w:p>
        </w:tc>
        <w:tc>
          <w:tcPr>
            <w:tcW w:w="12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BC280D0" w14:textId="77777777" w:rsidR="00F2390E" w:rsidRPr="00181E2A" w:rsidRDefault="00F2390E" w:rsidP="00596A4C">
            <w:pPr>
              <w:spacing w:after="0"/>
              <w:rPr>
                <w:rFonts w:cs="Calibri"/>
              </w:rPr>
            </w:pPr>
            <w:r>
              <w:rPr>
                <w:rFonts w:cs="Calibri"/>
                <w:sz w:val="20"/>
              </w:rPr>
              <w:t>REŽIM VZ:</w:t>
            </w:r>
          </w:p>
        </w:tc>
        <w:tc>
          <w:tcPr>
            <w:tcW w:w="20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D49762" w14:textId="77777777" w:rsidR="00F2390E" w:rsidRPr="00181E2A" w:rsidRDefault="00F2390E" w:rsidP="00596A4C">
            <w:pPr>
              <w:spacing w:after="0"/>
              <w:jc w:val="center"/>
              <w:rPr>
                <w:rFonts w:cs="Calibri"/>
              </w:rPr>
            </w:pPr>
            <w:r w:rsidRPr="00AB609D">
              <w:rPr>
                <w:rFonts w:cs="Calibri"/>
              </w:rPr>
              <w:t>Nadlimitní</w:t>
            </w:r>
          </w:p>
        </w:tc>
        <w:tc>
          <w:tcPr>
            <w:tcW w:w="128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9C0730E" w14:textId="77777777" w:rsidR="00F2390E" w:rsidRPr="00181E2A" w:rsidRDefault="00F2390E" w:rsidP="00596A4C">
            <w:pPr>
              <w:spacing w:after="0"/>
              <w:rPr>
                <w:rFonts w:cs="Calibri"/>
              </w:rPr>
            </w:pPr>
            <w:r>
              <w:rPr>
                <w:rFonts w:cs="Calibri"/>
                <w:sz w:val="20"/>
              </w:rPr>
              <w:t>DRUH ŘÍZENÍ</w:t>
            </w:r>
            <w:r w:rsidRPr="00181E2A">
              <w:rPr>
                <w:rFonts w:cs="Calibri"/>
                <w:sz w:val="20"/>
              </w:rPr>
              <w:t>:</w:t>
            </w:r>
          </w:p>
        </w:tc>
        <w:tc>
          <w:tcPr>
            <w:tcW w:w="20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0A9B81" w14:textId="77777777" w:rsidR="00F2390E" w:rsidRPr="00181E2A" w:rsidRDefault="00F2390E" w:rsidP="00596A4C">
            <w:pPr>
              <w:spacing w:after="0"/>
              <w:jc w:val="center"/>
              <w:rPr>
                <w:rFonts w:cs="Calibri"/>
              </w:rPr>
            </w:pPr>
            <w:r w:rsidRPr="00AB609D">
              <w:rPr>
                <w:rFonts w:cs="Calibri"/>
              </w:rPr>
              <w:t>Otevřené řízení</w:t>
            </w:r>
          </w:p>
        </w:tc>
      </w:tr>
      <w:tr w:rsidR="00F2390E" w:rsidRPr="00181E2A" w14:paraId="69EEE45F" w14:textId="77777777" w:rsidTr="00596A4C">
        <w:trPr>
          <w:trHeight w:hRule="exact" w:val="286"/>
        </w:trPr>
        <w:tc>
          <w:tcPr>
            <w:tcW w:w="240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DAB915A" w14:textId="77777777" w:rsidR="00F2390E" w:rsidRPr="00181E2A" w:rsidRDefault="00F2390E" w:rsidP="00596A4C">
            <w:pPr>
              <w:spacing w:after="0"/>
              <w:rPr>
                <w:rFonts w:cs="Calibri"/>
                <w:b/>
                <w:bCs/>
                <w:caps/>
              </w:rPr>
            </w:pPr>
            <w:r>
              <w:rPr>
                <w:rFonts w:cs="Calibri"/>
                <w:sz w:val="20"/>
              </w:rPr>
              <w:t>F</w:t>
            </w:r>
            <w:r w:rsidRPr="00181E2A">
              <w:rPr>
                <w:rFonts w:cs="Calibri"/>
                <w:sz w:val="20"/>
              </w:rPr>
              <w:t>INANCOVÁNO Z</w:t>
            </w:r>
            <w:r w:rsidRPr="008D4353">
              <w:rPr>
                <w:rFonts w:cs="Calibri"/>
                <w:sz w:val="20"/>
              </w:rPr>
              <w:t> </w:t>
            </w:r>
            <w:r w:rsidRPr="00181E2A">
              <w:rPr>
                <w:rFonts w:cs="Calibri"/>
                <w:sz w:val="20"/>
              </w:rPr>
              <w:t>EU</w:t>
            </w:r>
            <w:r w:rsidRPr="008D4353">
              <w:rPr>
                <w:rFonts w:cs="Calibri"/>
                <w:sz w:val="20"/>
              </w:rPr>
              <w:t>:</w:t>
            </w:r>
          </w:p>
        </w:tc>
        <w:tc>
          <w:tcPr>
            <w:tcW w:w="7512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F3D2E9" w14:textId="77777777" w:rsidR="00F2390E" w:rsidRPr="00181E2A" w:rsidRDefault="00F2390E" w:rsidP="00596A4C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----</w:t>
            </w:r>
          </w:p>
        </w:tc>
      </w:tr>
    </w:tbl>
    <w:p w14:paraId="7F75FD34" w14:textId="77777777" w:rsidR="00BD0C27" w:rsidRDefault="00BD0C27" w:rsidP="00BD0C27">
      <w:pPr>
        <w:spacing w:before="120"/>
        <w:rPr>
          <w:rFonts w:cs="Times New Roman"/>
          <w:i/>
        </w:rPr>
      </w:pPr>
      <w:r w:rsidRPr="006821FD">
        <w:rPr>
          <w:rFonts w:cs="Times New Roman"/>
          <w:i/>
          <w:highlight w:val="yellow"/>
        </w:rPr>
        <w:t>Žlutě vyznačené buňky VYPLNÍ DODAVATEL!!!</w:t>
      </w:r>
    </w:p>
    <w:tbl>
      <w:tblPr>
        <w:tblStyle w:val="Mkatabulky2"/>
        <w:tblW w:w="992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19"/>
        <w:gridCol w:w="1843"/>
        <w:gridCol w:w="1134"/>
        <w:gridCol w:w="3833"/>
      </w:tblGrid>
      <w:tr w:rsidR="00BD0C27" w:rsidRPr="00800FC8" w14:paraId="7A46AD39" w14:textId="77777777" w:rsidTr="00BD0C27">
        <w:trPr>
          <w:trHeight w:val="271"/>
        </w:trPr>
        <w:tc>
          <w:tcPr>
            <w:tcW w:w="9929" w:type="dxa"/>
            <w:gridSpan w:val="4"/>
            <w:shd w:val="clear" w:color="auto" w:fill="BFBFBF" w:themeFill="background1" w:themeFillShade="BF"/>
            <w:vAlign w:val="center"/>
          </w:tcPr>
          <w:p w14:paraId="6C7FB4C4" w14:textId="77777777" w:rsidR="00BD0C27" w:rsidRPr="00800FC8" w:rsidRDefault="00BD0C27" w:rsidP="00BD0C27">
            <w:pPr>
              <w:spacing w:before="120" w:line="259" w:lineRule="auto"/>
              <w:jc w:val="center"/>
              <w:rPr>
                <w:rFonts w:cs="Times New Roman"/>
                <w:b/>
              </w:rPr>
            </w:pPr>
            <w:r w:rsidRPr="00800FC8">
              <w:rPr>
                <w:rFonts w:cs="Times New Roman"/>
                <w:b/>
              </w:rPr>
              <w:t>IDENTIFIKAČNÍ ÚDAJE DODAVATELE</w:t>
            </w:r>
          </w:p>
        </w:tc>
      </w:tr>
      <w:tr w:rsidR="00BD0C27" w:rsidRPr="00800FC8" w14:paraId="0EFCDA61" w14:textId="77777777" w:rsidTr="00BD0C27">
        <w:trPr>
          <w:trHeight w:val="528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047064D0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  <w:b/>
              </w:rPr>
            </w:pPr>
            <w:r w:rsidRPr="00800FC8">
              <w:rPr>
                <w:rFonts w:cs="Times New Roman"/>
                <w:b/>
              </w:rPr>
              <w:t>NÁZEV DODAVATELE:</w:t>
            </w:r>
          </w:p>
        </w:tc>
        <w:tc>
          <w:tcPr>
            <w:tcW w:w="6810" w:type="dxa"/>
            <w:gridSpan w:val="3"/>
            <w:shd w:val="clear" w:color="auto" w:fill="FFFF00"/>
            <w:vAlign w:val="center"/>
          </w:tcPr>
          <w:p w14:paraId="66D831D6" w14:textId="77777777" w:rsidR="00BD0C27" w:rsidRPr="00800FC8" w:rsidRDefault="00BD0C27" w:rsidP="00BD0C27">
            <w:pPr>
              <w:spacing w:after="0"/>
              <w:rPr>
                <w:b/>
              </w:rPr>
            </w:pPr>
          </w:p>
        </w:tc>
      </w:tr>
      <w:tr w:rsidR="00BD0C27" w:rsidRPr="00800FC8" w14:paraId="0D665EC3" w14:textId="77777777" w:rsidTr="00BD0C27">
        <w:trPr>
          <w:trHeight w:val="270"/>
        </w:trPr>
        <w:tc>
          <w:tcPr>
            <w:tcW w:w="3119" w:type="dxa"/>
            <w:vMerge w:val="restart"/>
            <w:shd w:val="clear" w:color="auto" w:fill="D9D9D9" w:themeFill="background1" w:themeFillShade="D9"/>
            <w:vAlign w:val="center"/>
          </w:tcPr>
          <w:p w14:paraId="1552637A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</w:rPr>
            </w:pPr>
            <w:r w:rsidRPr="00800FC8">
              <w:rPr>
                <w:rFonts w:cs="Times New Roman"/>
                <w:b/>
              </w:rPr>
              <w:t>Zapsaný ve veřejném rejstříku: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4BF078E" w14:textId="77777777" w:rsidR="00BD0C27" w:rsidRPr="00800FC8" w:rsidRDefault="00BD0C27" w:rsidP="00BD0C27">
            <w:pPr>
              <w:spacing w:after="0"/>
              <w:jc w:val="right"/>
              <w:rPr>
                <w:rFonts w:cs="Times New Roman"/>
                <w:i/>
                <w:sz w:val="20"/>
                <w:szCs w:val="20"/>
              </w:rPr>
            </w:pPr>
            <w:r w:rsidRPr="00800FC8">
              <w:rPr>
                <w:rFonts w:cs="Times New Roman"/>
                <w:sz w:val="20"/>
                <w:szCs w:val="20"/>
              </w:rPr>
              <w:t xml:space="preserve">Spisová značka: </w:t>
            </w:r>
          </w:p>
        </w:tc>
        <w:tc>
          <w:tcPr>
            <w:tcW w:w="4967" w:type="dxa"/>
            <w:gridSpan w:val="2"/>
            <w:shd w:val="clear" w:color="auto" w:fill="FFFF00"/>
            <w:vAlign w:val="center"/>
          </w:tcPr>
          <w:p w14:paraId="7F9189F4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</w:rPr>
            </w:pPr>
          </w:p>
        </w:tc>
      </w:tr>
      <w:tr w:rsidR="00BD0C27" w:rsidRPr="00800FC8" w14:paraId="3FC7096F" w14:textId="77777777" w:rsidTr="00BD0C27">
        <w:trPr>
          <w:trHeight w:val="270"/>
        </w:trPr>
        <w:tc>
          <w:tcPr>
            <w:tcW w:w="3119" w:type="dxa"/>
            <w:vMerge/>
            <w:shd w:val="clear" w:color="auto" w:fill="D9D9D9" w:themeFill="background1" w:themeFillShade="D9"/>
            <w:vAlign w:val="center"/>
          </w:tcPr>
          <w:p w14:paraId="2B4E21E7" w14:textId="77777777" w:rsidR="00BD0C27" w:rsidRPr="00800FC8" w:rsidRDefault="00BD0C27" w:rsidP="00BD0C27">
            <w:pPr>
              <w:jc w:val="left"/>
              <w:rPr>
                <w:rFonts w:cs="Times New Roman"/>
                <w:b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F776432" w14:textId="77777777" w:rsidR="00BD0C27" w:rsidRPr="00800FC8" w:rsidRDefault="00BD0C27" w:rsidP="00BD0C27">
            <w:pPr>
              <w:spacing w:after="0"/>
              <w:jc w:val="right"/>
              <w:rPr>
                <w:rFonts w:cs="Times New Roman"/>
                <w:sz w:val="20"/>
                <w:szCs w:val="20"/>
              </w:rPr>
            </w:pPr>
            <w:r w:rsidRPr="00800FC8">
              <w:rPr>
                <w:rFonts w:cs="Times New Roman"/>
                <w:sz w:val="20"/>
                <w:szCs w:val="20"/>
              </w:rPr>
              <w:t>vedená u</w:t>
            </w:r>
          </w:p>
        </w:tc>
        <w:tc>
          <w:tcPr>
            <w:tcW w:w="4967" w:type="dxa"/>
            <w:gridSpan w:val="2"/>
            <w:shd w:val="clear" w:color="auto" w:fill="FFFF00"/>
            <w:vAlign w:val="center"/>
          </w:tcPr>
          <w:p w14:paraId="524BC4BB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</w:rPr>
            </w:pPr>
          </w:p>
        </w:tc>
      </w:tr>
      <w:tr w:rsidR="00BD0C27" w:rsidRPr="00800FC8" w14:paraId="6992127C" w14:textId="77777777" w:rsidTr="00BD0C27">
        <w:trPr>
          <w:trHeight w:val="256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1C1B673" w14:textId="77777777" w:rsidR="00BD0C27" w:rsidRPr="00800FC8" w:rsidRDefault="00BD0C27" w:rsidP="00BD0C27">
            <w:pPr>
              <w:spacing w:after="0"/>
              <w:jc w:val="right"/>
              <w:rPr>
                <w:rFonts w:cs="Times New Roman"/>
                <w:b/>
              </w:rPr>
            </w:pPr>
            <w:r w:rsidRPr="00800FC8">
              <w:rPr>
                <w:rFonts w:cs="Times New Roman"/>
                <w:b/>
              </w:rPr>
              <w:t>IČO:</w:t>
            </w:r>
          </w:p>
        </w:tc>
        <w:tc>
          <w:tcPr>
            <w:tcW w:w="6810" w:type="dxa"/>
            <w:gridSpan w:val="3"/>
            <w:shd w:val="clear" w:color="auto" w:fill="FFFF00"/>
          </w:tcPr>
          <w:p w14:paraId="0F812C6D" w14:textId="77777777" w:rsidR="00BD0C27" w:rsidRPr="00800FC8" w:rsidRDefault="00BD0C27" w:rsidP="00BD0C27">
            <w:pPr>
              <w:spacing w:after="0"/>
              <w:rPr>
                <w:rFonts w:cs="Times New Roman"/>
                <w:i/>
                <w:highlight w:val="yellow"/>
              </w:rPr>
            </w:pPr>
          </w:p>
        </w:tc>
      </w:tr>
      <w:tr w:rsidR="00BD0C27" w:rsidRPr="00800FC8" w14:paraId="5B034144" w14:textId="77777777" w:rsidTr="00BD0C27">
        <w:trPr>
          <w:trHeight w:val="271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23DC046D" w14:textId="77777777" w:rsidR="00BD0C27" w:rsidRPr="00800FC8" w:rsidRDefault="00BD0C27" w:rsidP="00BD0C27">
            <w:pPr>
              <w:spacing w:after="0"/>
              <w:jc w:val="right"/>
              <w:rPr>
                <w:rFonts w:cs="Times New Roman"/>
                <w:b/>
              </w:rPr>
            </w:pPr>
            <w:r w:rsidRPr="00800FC8">
              <w:rPr>
                <w:rFonts w:cs="Times New Roman"/>
                <w:b/>
              </w:rPr>
              <w:t>DIČ:</w:t>
            </w:r>
          </w:p>
        </w:tc>
        <w:tc>
          <w:tcPr>
            <w:tcW w:w="6810" w:type="dxa"/>
            <w:gridSpan w:val="3"/>
            <w:shd w:val="clear" w:color="auto" w:fill="FFFF00"/>
          </w:tcPr>
          <w:p w14:paraId="4AA29A38" w14:textId="77777777" w:rsidR="00BD0C27" w:rsidRPr="00800FC8" w:rsidRDefault="00BD0C27" w:rsidP="00BD0C27">
            <w:pPr>
              <w:spacing w:after="0"/>
              <w:rPr>
                <w:rFonts w:cs="Times New Roman"/>
                <w:i/>
                <w:highlight w:val="yellow"/>
              </w:rPr>
            </w:pPr>
          </w:p>
        </w:tc>
      </w:tr>
      <w:tr w:rsidR="00BD0C27" w:rsidRPr="00800FC8" w14:paraId="759652BF" w14:textId="77777777" w:rsidTr="00BD0C27">
        <w:trPr>
          <w:trHeight w:val="528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26EBAF43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  <w:b/>
              </w:rPr>
            </w:pPr>
            <w:r w:rsidRPr="00800FC8">
              <w:rPr>
                <w:rFonts w:cs="Times New Roman"/>
                <w:b/>
              </w:rPr>
              <w:t>Sídlo/místo podnikání/místo bydliště</w:t>
            </w:r>
          </w:p>
        </w:tc>
        <w:tc>
          <w:tcPr>
            <w:tcW w:w="6810" w:type="dxa"/>
            <w:gridSpan w:val="3"/>
            <w:shd w:val="clear" w:color="auto" w:fill="FFFF00"/>
            <w:vAlign w:val="center"/>
          </w:tcPr>
          <w:p w14:paraId="3AAF63D9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  <w:highlight w:val="yellow"/>
              </w:rPr>
            </w:pPr>
          </w:p>
        </w:tc>
      </w:tr>
      <w:tr w:rsidR="00BD0C27" w:rsidRPr="00800FC8" w14:paraId="33CE0E9F" w14:textId="77777777" w:rsidTr="00BD0C27">
        <w:trPr>
          <w:trHeight w:val="198"/>
        </w:trPr>
        <w:tc>
          <w:tcPr>
            <w:tcW w:w="3119" w:type="dxa"/>
            <w:vMerge w:val="restart"/>
            <w:shd w:val="clear" w:color="auto" w:fill="D9D9D9" w:themeFill="background1" w:themeFillShade="D9"/>
            <w:vAlign w:val="center"/>
          </w:tcPr>
          <w:p w14:paraId="22F15E34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  <w:b/>
              </w:rPr>
            </w:pPr>
            <w:r w:rsidRPr="00800FC8">
              <w:rPr>
                <w:rFonts w:cs="Times New Roman"/>
                <w:b/>
              </w:rPr>
              <w:t>Osoba oprávněná zastupovat dodavatele:</w:t>
            </w: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14:paraId="20B7AB43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800FC8">
              <w:rPr>
                <w:rFonts w:cs="Times New Roman"/>
                <w:sz w:val="20"/>
                <w:szCs w:val="20"/>
              </w:rPr>
              <w:t>Jméno a příjmení:</w:t>
            </w:r>
          </w:p>
        </w:tc>
        <w:tc>
          <w:tcPr>
            <w:tcW w:w="3833" w:type="dxa"/>
            <w:shd w:val="clear" w:color="auto" w:fill="FFFF00"/>
            <w:vAlign w:val="center"/>
          </w:tcPr>
          <w:p w14:paraId="4131EFEC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</w:rPr>
            </w:pPr>
          </w:p>
        </w:tc>
      </w:tr>
      <w:tr w:rsidR="00BD0C27" w:rsidRPr="00800FC8" w14:paraId="1B999AA4" w14:textId="77777777" w:rsidTr="00BD0C27">
        <w:trPr>
          <w:trHeight w:val="198"/>
        </w:trPr>
        <w:tc>
          <w:tcPr>
            <w:tcW w:w="3119" w:type="dxa"/>
            <w:vMerge/>
            <w:shd w:val="clear" w:color="auto" w:fill="D9D9D9" w:themeFill="background1" w:themeFillShade="D9"/>
          </w:tcPr>
          <w:p w14:paraId="0313B418" w14:textId="77777777" w:rsidR="00BD0C27" w:rsidRPr="00800FC8" w:rsidRDefault="00BD0C27" w:rsidP="00BD0C27">
            <w:pPr>
              <w:rPr>
                <w:rFonts w:cs="Times New Roman"/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14:paraId="25F0B764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800FC8">
              <w:rPr>
                <w:rFonts w:cs="Times New Roman"/>
                <w:sz w:val="20"/>
                <w:szCs w:val="20"/>
              </w:rPr>
              <w:t>Funkce:</w:t>
            </w:r>
          </w:p>
        </w:tc>
        <w:tc>
          <w:tcPr>
            <w:tcW w:w="3833" w:type="dxa"/>
            <w:shd w:val="clear" w:color="auto" w:fill="FFFF00"/>
            <w:vAlign w:val="center"/>
          </w:tcPr>
          <w:p w14:paraId="1EB8336D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BD0C27" w:rsidRPr="00800FC8" w14:paraId="6C26F20D" w14:textId="77777777" w:rsidTr="00BD0C27">
        <w:trPr>
          <w:trHeight w:val="198"/>
        </w:trPr>
        <w:tc>
          <w:tcPr>
            <w:tcW w:w="3119" w:type="dxa"/>
            <w:vMerge/>
            <w:shd w:val="clear" w:color="auto" w:fill="D9D9D9" w:themeFill="background1" w:themeFillShade="D9"/>
          </w:tcPr>
          <w:p w14:paraId="6ECE4856" w14:textId="77777777" w:rsidR="00BD0C27" w:rsidRPr="00800FC8" w:rsidRDefault="00BD0C27" w:rsidP="00BD0C27">
            <w:pPr>
              <w:rPr>
                <w:rFonts w:cs="Times New Roman"/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14:paraId="7ABA055F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800FC8">
              <w:rPr>
                <w:rFonts w:cs="Times New Roman"/>
                <w:sz w:val="20"/>
                <w:szCs w:val="20"/>
              </w:rPr>
              <w:t>E-mail:</w:t>
            </w:r>
          </w:p>
        </w:tc>
        <w:tc>
          <w:tcPr>
            <w:tcW w:w="3833" w:type="dxa"/>
            <w:shd w:val="clear" w:color="auto" w:fill="FFFF00"/>
            <w:vAlign w:val="center"/>
          </w:tcPr>
          <w:p w14:paraId="4D6D10B6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BD0C27" w:rsidRPr="00800FC8" w14:paraId="1DEE2AD5" w14:textId="77777777" w:rsidTr="00BD0C27">
        <w:trPr>
          <w:trHeight w:val="198"/>
        </w:trPr>
        <w:tc>
          <w:tcPr>
            <w:tcW w:w="3119" w:type="dxa"/>
            <w:vMerge/>
            <w:shd w:val="clear" w:color="auto" w:fill="D9D9D9" w:themeFill="background1" w:themeFillShade="D9"/>
          </w:tcPr>
          <w:p w14:paraId="2D20D80E" w14:textId="77777777" w:rsidR="00BD0C27" w:rsidRPr="00800FC8" w:rsidRDefault="00BD0C27" w:rsidP="00BD0C27">
            <w:pPr>
              <w:rPr>
                <w:rFonts w:cs="Times New Roman"/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14:paraId="600D6A53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800FC8">
              <w:rPr>
                <w:rFonts w:cs="Times New Roman"/>
                <w:sz w:val="20"/>
                <w:szCs w:val="20"/>
              </w:rPr>
              <w:t>Telefon, mobil:</w:t>
            </w:r>
          </w:p>
        </w:tc>
        <w:tc>
          <w:tcPr>
            <w:tcW w:w="3833" w:type="dxa"/>
            <w:shd w:val="clear" w:color="auto" w:fill="FFFF00"/>
            <w:vAlign w:val="center"/>
          </w:tcPr>
          <w:p w14:paraId="7DB4D8CD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BD0C27" w:rsidRPr="00800FC8" w14:paraId="07CA585C" w14:textId="77777777" w:rsidTr="00BD0C27">
        <w:trPr>
          <w:trHeight w:val="363"/>
        </w:trPr>
        <w:tc>
          <w:tcPr>
            <w:tcW w:w="3119" w:type="dxa"/>
            <w:vMerge/>
            <w:shd w:val="clear" w:color="auto" w:fill="D9D9D9" w:themeFill="background1" w:themeFillShade="D9"/>
          </w:tcPr>
          <w:p w14:paraId="54EDF8AE" w14:textId="77777777" w:rsidR="00BD0C27" w:rsidRPr="00800FC8" w:rsidRDefault="00BD0C27" w:rsidP="00BD0C27">
            <w:pPr>
              <w:rPr>
                <w:rFonts w:cs="Times New Roman"/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14:paraId="486A1A1B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800FC8">
              <w:rPr>
                <w:rFonts w:cs="Times New Roman"/>
                <w:sz w:val="20"/>
                <w:szCs w:val="20"/>
              </w:rPr>
              <w:t>Oprávnění zastupovat (dle OR, popř. plná moc):</w:t>
            </w:r>
          </w:p>
        </w:tc>
        <w:tc>
          <w:tcPr>
            <w:tcW w:w="3833" w:type="dxa"/>
            <w:shd w:val="clear" w:color="auto" w:fill="FFFF00"/>
            <w:vAlign w:val="center"/>
          </w:tcPr>
          <w:p w14:paraId="2978510E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</w:tbl>
    <w:p w14:paraId="78AC85D4" w14:textId="77777777" w:rsidR="00BD0C27" w:rsidRDefault="00BD0C27" w:rsidP="00BD0C27">
      <w:pPr>
        <w:spacing w:after="160" w:line="259" w:lineRule="auto"/>
        <w:jc w:val="left"/>
        <w:rPr>
          <w:rFonts w:cs="Times New Roman"/>
          <w:i/>
        </w:rPr>
      </w:pPr>
      <w:r>
        <w:rPr>
          <w:rFonts w:cs="Times New Roman"/>
          <w:i/>
        </w:rPr>
        <w:br w:type="page"/>
      </w:r>
    </w:p>
    <w:tbl>
      <w:tblPr>
        <w:tblStyle w:val="Mkatabulky3"/>
        <w:tblW w:w="9889" w:type="dxa"/>
        <w:tblLayout w:type="fixed"/>
        <w:tblLook w:val="04A0" w:firstRow="1" w:lastRow="0" w:firstColumn="1" w:lastColumn="0" w:noHBand="0" w:noVBand="1"/>
      </w:tblPr>
      <w:tblGrid>
        <w:gridCol w:w="3114"/>
        <w:gridCol w:w="2410"/>
        <w:gridCol w:w="4365"/>
      </w:tblGrid>
      <w:tr w:rsidR="00BD0C27" w:rsidRPr="00800FC8" w14:paraId="1C04A945" w14:textId="77777777" w:rsidTr="00215E3B">
        <w:trPr>
          <w:trHeight w:val="198"/>
        </w:trPr>
        <w:tc>
          <w:tcPr>
            <w:tcW w:w="3114" w:type="dxa"/>
            <w:vMerge w:val="restart"/>
            <w:shd w:val="clear" w:color="auto" w:fill="D9D9D9" w:themeFill="background1" w:themeFillShade="D9"/>
          </w:tcPr>
          <w:p w14:paraId="0D971001" w14:textId="77777777" w:rsidR="00BD0C27" w:rsidRDefault="00BD0C27" w:rsidP="00BD0C27">
            <w:pPr>
              <w:spacing w:after="0"/>
              <w:jc w:val="left"/>
              <w:rPr>
                <w:rFonts w:cs="Times New Roman"/>
                <w:b/>
              </w:rPr>
            </w:pPr>
            <w:r w:rsidRPr="00800FC8">
              <w:rPr>
                <w:rFonts w:cs="Times New Roman"/>
                <w:b/>
              </w:rPr>
              <w:lastRenderedPageBreak/>
              <w:t>Kontaktní osoba</w:t>
            </w:r>
          </w:p>
          <w:p w14:paraId="774D9EBF" w14:textId="77777777" w:rsidR="00BD0C27" w:rsidRPr="00800FC8" w:rsidRDefault="00BD0C27" w:rsidP="00BD0C27">
            <w:pPr>
              <w:jc w:val="left"/>
              <w:rPr>
                <w:rFonts w:cs="Times New Roman"/>
                <w:b/>
              </w:rPr>
            </w:pPr>
            <w:r w:rsidRPr="00800FC8">
              <w:rPr>
                <w:rFonts w:cs="Times New Roman"/>
                <w:b/>
              </w:rPr>
              <w:t xml:space="preserve">pro </w:t>
            </w:r>
            <w:r>
              <w:rPr>
                <w:rFonts w:cs="Times New Roman"/>
                <w:b/>
              </w:rPr>
              <w:t>zadávací</w:t>
            </w:r>
            <w:r w:rsidRPr="00800FC8">
              <w:rPr>
                <w:rFonts w:cs="Times New Roman"/>
                <w:b/>
              </w:rPr>
              <w:t xml:space="preserve"> řízení</w:t>
            </w:r>
          </w:p>
          <w:p w14:paraId="77D001EA" w14:textId="77777777" w:rsidR="00BD0C27" w:rsidRPr="00800FC8" w:rsidRDefault="00BD0C27" w:rsidP="00BD0C27">
            <w:pPr>
              <w:jc w:val="left"/>
              <w:rPr>
                <w:rFonts w:cs="Times New Roman"/>
              </w:rPr>
            </w:pPr>
            <w:r w:rsidRPr="00800FC8">
              <w:rPr>
                <w:rFonts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01E66A05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800FC8">
              <w:rPr>
                <w:rFonts w:cs="Times New Roman"/>
                <w:sz w:val="20"/>
                <w:szCs w:val="20"/>
              </w:rPr>
              <w:t>Jméno a příjmení:</w:t>
            </w:r>
          </w:p>
        </w:tc>
        <w:tc>
          <w:tcPr>
            <w:tcW w:w="4365" w:type="dxa"/>
            <w:shd w:val="clear" w:color="auto" w:fill="FFFF00"/>
            <w:vAlign w:val="center"/>
          </w:tcPr>
          <w:p w14:paraId="7F7DE69A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</w:rPr>
            </w:pPr>
          </w:p>
        </w:tc>
      </w:tr>
      <w:tr w:rsidR="00BD0C27" w:rsidRPr="00800FC8" w14:paraId="329A643B" w14:textId="77777777" w:rsidTr="00215E3B">
        <w:trPr>
          <w:trHeight w:val="198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79DE8844" w14:textId="77777777" w:rsidR="00BD0C27" w:rsidRPr="00800FC8" w:rsidRDefault="00BD0C27" w:rsidP="00BD0C27">
            <w:pPr>
              <w:rPr>
                <w:rFonts w:cs="Times New Roman"/>
                <w:b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91E8E7D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800FC8">
              <w:rPr>
                <w:rFonts w:cs="Times New Roman"/>
                <w:sz w:val="20"/>
                <w:szCs w:val="20"/>
              </w:rPr>
              <w:t>E-mail:</w:t>
            </w:r>
          </w:p>
        </w:tc>
        <w:tc>
          <w:tcPr>
            <w:tcW w:w="4365" w:type="dxa"/>
            <w:shd w:val="clear" w:color="auto" w:fill="FFFF00"/>
            <w:vAlign w:val="center"/>
          </w:tcPr>
          <w:p w14:paraId="544D3FEE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BD0C27" w:rsidRPr="00800FC8" w14:paraId="48502182" w14:textId="77777777" w:rsidTr="00215E3B">
        <w:trPr>
          <w:trHeight w:val="198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6803EBF2" w14:textId="77777777" w:rsidR="00BD0C27" w:rsidRPr="00800FC8" w:rsidRDefault="00BD0C27" w:rsidP="00BD0C27">
            <w:pPr>
              <w:rPr>
                <w:rFonts w:cs="Times New Roman"/>
                <w:b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797F8BCF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800FC8">
              <w:rPr>
                <w:rFonts w:cs="Times New Roman"/>
                <w:sz w:val="20"/>
                <w:szCs w:val="20"/>
              </w:rPr>
              <w:t>Telefon, mobil:</w:t>
            </w:r>
          </w:p>
        </w:tc>
        <w:tc>
          <w:tcPr>
            <w:tcW w:w="4365" w:type="dxa"/>
            <w:shd w:val="clear" w:color="auto" w:fill="FFFF00"/>
            <w:vAlign w:val="center"/>
          </w:tcPr>
          <w:p w14:paraId="2D238FCB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BD0C27" w:rsidRPr="00800FC8" w14:paraId="64D3BD82" w14:textId="77777777" w:rsidTr="00215E3B">
        <w:trPr>
          <w:trHeight w:val="273"/>
        </w:trPr>
        <w:tc>
          <w:tcPr>
            <w:tcW w:w="3114" w:type="dxa"/>
            <w:vMerge/>
            <w:shd w:val="clear" w:color="auto" w:fill="D9D9D9" w:themeFill="background1" w:themeFillShade="D9"/>
          </w:tcPr>
          <w:p w14:paraId="45224BFF" w14:textId="77777777" w:rsidR="00BD0C27" w:rsidRPr="00800FC8" w:rsidRDefault="00BD0C27" w:rsidP="00BD0C27">
            <w:pPr>
              <w:rPr>
                <w:rFonts w:cs="Times New Roman"/>
                <w:b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FCA5253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 w:rsidRPr="00800FC8">
              <w:rPr>
                <w:rFonts w:cs="Times New Roman"/>
                <w:sz w:val="20"/>
                <w:szCs w:val="20"/>
              </w:rPr>
              <w:t>Adresa pro doručování (je-li odlišná od sídla/místa podnikání):</w:t>
            </w:r>
          </w:p>
        </w:tc>
        <w:tc>
          <w:tcPr>
            <w:tcW w:w="4365" w:type="dxa"/>
            <w:shd w:val="clear" w:color="auto" w:fill="FFFF00"/>
            <w:vAlign w:val="center"/>
          </w:tcPr>
          <w:p w14:paraId="1FC50814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BD0C27" w:rsidRPr="00800FC8" w14:paraId="0C1F0F66" w14:textId="77777777" w:rsidTr="00215E3B">
        <w:trPr>
          <w:trHeight w:val="271"/>
        </w:trPr>
        <w:tc>
          <w:tcPr>
            <w:tcW w:w="3114" w:type="dxa"/>
            <w:shd w:val="clear" w:color="auto" w:fill="D9D9D9" w:themeFill="background1" w:themeFillShade="D9"/>
          </w:tcPr>
          <w:p w14:paraId="2A1A00B1" w14:textId="77777777" w:rsidR="00BD0C27" w:rsidRPr="00800FC8" w:rsidRDefault="00BD0C27" w:rsidP="00BD0C27">
            <w:pPr>
              <w:spacing w:after="0"/>
              <w:rPr>
                <w:rFonts w:cs="Times New Roman"/>
                <w:b/>
              </w:rPr>
            </w:pPr>
            <w:r w:rsidRPr="00800FC8">
              <w:rPr>
                <w:rFonts w:cs="Times New Roman"/>
                <w:b/>
              </w:rPr>
              <w:t>Datová schránka:</w:t>
            </w:r>
          </w:p>
        </w:tc>
        <w:tc>
          <w:tcPr>
            <w:tcW w:w="6775" w:type="dxa"/>
            <w:gridSpan w:val="2"/>
            <w:shd w:val="clear" w:color="auto" w:fill="FFFF00"/>
            <w:vAlign w:val="center"/>
          </w:tcPr>
          <w:p w14:paraId="42993F52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  <w:highlight w:val="yellow"/>
              </w:rPr>
            </w:pPr>
          </w:p>
        </w:tc>
      </w:tr>
      <w:tr w:rsidR="00BD0C27" w:rsidRPr="00800FC8" w14:paraId="5489CC78" w14:textId="77777777" w:rsidTr="00215E3B">
        <w:trPr>
          <w:trHeight w:val="256"/>
        </w:trPr>
        <w:tc>
          <w:tcPr>
            <w:tcW w:w="3114" w:type="dxa"/>
            <w:shd w:val="clear" w:color="auto" w:fill="D9D9D9" w:themeFill="background1" w:themeFillShade="D9"/>
          </w:tcPr>
          <w:p w14:paraId="1E9E7108" w14:textId="77777777" w:rsidR="00BD0C27" w:rsidRPr="00800FC8" w:rsidRDefault="00BD0C27" w:rsidP="00BD0C27">
            <w:pPr>
              <w:spacing w:after="0"/>
              <w:rPr>
                <w:rFonts w:cs="Times New Roman"/>
                <w:b/>
              </w:rPr>
            </w:pPr>
            <w:r w:rsidRPr="00800FC8">
              <w:rPr>
                <w:rFonts w:cs="Times New Roman"/>
                <w:b/>
              </w:rPr>
              <w:t>Bankovní spojení:</w:t>
            </w:r>
          </w:p>
        </w:tc>
        <w:tc>
          <w:tcPr>
            <w:tcW w:w="6775" w:type="dxa"/>
            <w:gridSpan w:val="2"/>
            <w:shd w:val="clear" w:color="auto" w:fill="FFFF00"/>
            <w:vAlign w:val="center"/>
          </w:tcPr>
          <w:p w14:paraId="3F63037E" w14:textId="77777777" w:rsidR="00BD0C27" w:rsidRPr="00800FC8" w:rsidRDefault="00BD0C27" w:rsidP="00BD0C27">
            <w:pPr>
              <w:spacing w:after="0"/>
              <w:jc w:val="left"/>
              <w:rPr>
                <w:rFonts w:cs="Times New Roman"/>
                <w:highlight w:val="yellow"/>
              </w:rPr>
            </w:pPr>
          </w:p>
        </w:tc>
      </w:tr>
      <w:tr w:rsidR="00BD0C27" w:rsidRPr="00800FC8" w14:paraId="0E5E500B" w14:textId="77777777" w:rsidTr="00215E3B">
        <w:trPr>
          <w:trHeight w:val="256"/>
        </w:trPr>
        <w:tc>
          <w:tcPr>
            <w:tcW w:w="5524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4575ED50" w14:textId="77777777" w:rsidR="00BD0C27" w:rsidRPr="005274F9" w:rsidRDefault="00BD0C27" w:rsidP="00BD0C27">
            <w:pPr>
              <w:spacing w:before="120" w:line="259" w:lineRule="auto"/>
              <w:jc w:val="center"/>
              <w:rPr>
                <w:rFonts w:cs="Times New Roman"/>
                <w:b/>
                <w:u w:val="single"/>
              </w:rPr>
            </w:pPr>
            <w:r w:rsidRPr="00871ED9">
              <w:rPr>
                <w:rFonts w:cs="Times New Roman"/>
                <w:b/>
                <w:color w:val="FF0000"/>
              </w:rPr>
              <w:t>Dodavatel je plátcem DPH</w:t>
            </w:r>
            <w:r>
              <w:rPr>
                <w:rFonts w:cs="Times New Roman"/>
                <w:b/>
                <w:color w:val="FF0000"/>
              </w:rPr>
              <w:t xml:space="preserve"> </w:t>
            </w:r>
            <w:r w:rsidRPr="001D44B9">
              <w:rPr>
                <w:rFonts w:cs="Times New Roman"/>
                <w:i/>
              </w:rPr>
              <w:t>(nehodící se škrtněte)</w:t>
            </w:r>
          </w:p>
        </w:tc>
        <w:tc>
          <w:tcPr>
            <w:tcW w:w="436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81DE81C" w14:textId="77777777" w:rsidR="00BD0C27" w:rsidRPr="005274F9" w:rsidRDefault="00BD0C27" w:rsidP="00BD0C27">
            <w:pPr>
              <w:spacing w:before="120" w:line="259" w:lineRule="auto"/>
              <w:jc w:val="center"/>
              <w:rPr>
                <w:rFonts w:cs="Times New Roman"/>
                <w:b/>
                <w:u w:val="single"/>
              </w:rPr>
            </w:pPr>
            <w:r w:rsidRPr="00871ED9">
              <w:rPr>
                <w:rFonts w:cs="Times New Roman"/>
                <w:b/>
                <w:color w:val="FF0000"/>
              </w:rPr>
              <w:t>Dodavatel není plátcem DPH</w:t>
            </w:r>
            <w:r>
              <w:rPr>
                <w:rFonts w:cs="Times New Roman"/>
                <w:b/>
                <w:color w:val="FF0000"/>
              </w:rPr>
              <w:t xml:space="preserve"> </w:t>
            </w:r>
            <w:r w:rsidRPr="001D44B9">
              <w:rPr>
                <w:rFonts w:cs="Times New Roman"/>
                <w:i/>
              </w:rPr>
              <w:t>(nehodící se škrtněte)</w:t>
            </w:r>
          </w:p>
        </w:tc>
      </w:tr>
    </w:tbl>
    <w:p w14:paraId="66E17210" w14:textId="77777777" w:rsidR="00557569" w:rsidRDefault="00557569"/>
    <w:tbl>
      <w:tblPr>
        <w:tblStyle w:val="Mkatabulky3"/>
        <w:tblW w:w="9889" w:type="dxa"/>
        <w:tblLayout w:type="fixed"/>
        <w:tblLook w:val="04A0" w:firstRow="1" w:lastRow="0" w:firstColumn="1" w:lastColumn="0" w:noHBand="0" w:noVBand="1"/>
      </w:tblPr>
      <w:tblGrid>
        <w:gridCol w:w="4106"/>
        <w:gridCol w:w="5783"/>
      </w:tblGrid>
      <w:tr w:rsidR="00BD0C27" w:rsidRPr="00800FC8" w14:paraId="39B78397" w14:textId="77777777" w:rsidTr="00F2390E">
        <w:trPr>
          <w:trHeight w:val="256"/>
        </w:trPr>
        <w:tc>
          <w:tcPr>
            <w:tcW w:w="9889" w:type="dxa"/>
            <w:gridSpan w:val="2"/>
            <w:tcBorders>
              <w:bottom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53316F9D" w14:textId="77777777" w:rsidR="00BD0C27" w:rsidRPr="004A63A4" w:rsidRDefault="00BD0C27" w:rsidP="00BD0C27">
            <w:pPr>
              <w:spacing w:before="120" w:after="0" w:line="259" w:lineRule="auto"/>
              <w:jc w:val="center"/>
              <w:rPr>
                <w:rFonts w:cs="Times New Roman"/>
                <w:b/>
                <w:u w:val="single"/>
              </w:rPr>
            </w:pPr>
            <w:r w:rsidRPr="004A63A4">
              <w:rPr>
                <w:rFonts w:cs="Times New Roman"/>
                <w:b/>
                <w:u w:val="single"/>
              </w:rPr>
              <w:t xml:space="preserve">HODNOTÍCÍ KRITÉRIUM  A </w:t>
            </w:r>
          </w:p>
          <w:p w14:paraId="2A93CE07" w14:textId="77777777" w:rsidR="00BD0C27" w:rsidRDefault="00BD0C27" w:rsidP="00BD0C27">
            <w:pPr>
              <w:spacing w:after="0" w:line="259" w:lineRule="auto"/>
              <w:jc w:val="center"/>
              <w:rPr>
                <w:rFonts w:cs="Times New Roman"/>
                <w:b/>
              </w:rPr>
            </w:pPr>
            <w:r w:rsidRPr="004F2A1D">
              <w:rPr>
                <w:rFonts w:cs="Times New Roman"/>
                <w:b/>
              </w:rPr>
              <w:t xml:space="preserve">CELKOVÁ NABÍDKOVÁ CENA za provedení projektových prací a za výkon autorského dozoru </w:t>
            </w:r>
          </w:p>
          <w:p w14:paraId="03539CEB" w14:textId="6071C945" w:rsidR="00BD0C27" w:rsidRPr="004A63A4" w:rsidRDefault="00BD0C27" w:rsidP="00C72424">
            <w:pPr>
              <w:spacing w:line="259" w:lineRule="auto"/>
              <w:jc w:val="center"/>
              <w:rPr>
                <w:rFonts w:cs="Times New Roman"/>
                <w:b/>
              </w:rPr>
            </w:pPr>
            <w:r w:rsidRPr="004A63A4">
              <w:rPr>
                <w:rFonts w:cs="Times New Roman"/>
                <w:b/>
              </w:rPr>
              <w:t xml:space="preserve">VÁHA </w:t>
            </w:r>
            <w:r w:rsidR="00C72424">
              <w:rPr>
                <w:rFonts w:cs="Times New Roman"/>
                <w:b/>
              </w:rPr>
              <w:t>6</w:t>
            </w:r>
            <w:r w:rsidRPr="004A63A4">
              <w:rPr>
                <w:rFonts w:cs="Times New Roman"/>
                <w:b/>
              </w:rPr>
              <w:t>0 %</w:t>
            </w:r>
          </w:p>
        </w:tc>
      </w:tr>
      <w:tr w:rsidR="00BD0C27" w:rsidRPr="00800FC8" w14:paraId="53808B75" w14:textId="77777777" w:rsidTr="00F2390E">
        <w:trPr>
          <w:trHeight w:val="454"/>
        </w:trPr>
        <w:tc>
          <w:tcPr>
            <w:tcW w:w="4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04015BE" w14:textId="77777777" w:rsidR="00BD0C27" w:rsidRPr="00800FC8" w:rsidRDefault="00BD0C27" w:rsidP="00BD0C27">
            <w:pPr>
              <w:spacing w:before="60" w:after="60"/>
              <w:jc w:val="left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Celková n</w:t>
            </w:r>
            <w:r w:rsidRPr="00800FC8">
              <w:rPr>
                <w:rFonts w:cs="Times New Roman"/>
                <w:b/>
              </w:rPr>
              <w:t xml:space="preserve">abídková cena v Kč bez DPH </w:t>
            </w:r>
          </w:p>
        </w:tc>
        <w:tc>
          <w:tcPr>
            <w:tcW w:w="5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14:paraId="458EFB5B" w14:textId="09F2F1C8" w:rsidR="00BD0C27" w:rsidRPr="003B0B22" w:rsidRDefault="007B1E2D" w:rsidP="00BD0C27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shodně</w:t>
            </w:r>
            <w:r w:rsidR="00BD0C27" w:rsidRPr="003B0B22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s </w:t>
            </w:r>
            <w:r w:rsidR="00BD0C27" w:rsidRPr="003B0B22">
              <w:rPr>
                <w:rFonts w:cs="Times New Roman"/>
                <w:sz w:val="20"/>
                <w:szCs w:val="20"/>
              </w:rPr>
              <w:t>odst. 4.1.</w:t>
            </w:r>
            <w:r w:rsidR="00BD0C27">
              <w:rPr>
                <w:rFonts w:cs="Times New Roman"/>
                <w:sz w:val="20"/>
                <w:szCs w:val="20"/>
              </w:rPr>
              <w:t xml:space="preserve"> písm. C</w:t>
            </w:r>
            <w:r w:rsidR="00BD0C27" w:rsidRPr="003B0B22">
              <w:rPr>
                <w:rFonts w:cs="Times New Roman"/>
                <w:sz w:val="20"/>
                <w:szCs w:val="20"/>
              </w:rPr>
              <w:t xml:space="preserve"> Návrhu smlouvy o dílo</w:t>
            </w:r>
          </w:p>
          <w:p w14:paraId="194DAA07" w14:textId="77777777" w:rsidR="00BD0C27" w:rsidRPr="003B0B22" w:rsidRDefault="00BD0C27" w:rsidP="00BD0C27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3B0B22">
              <w:rPr>
                <w:rFonts w:cs="Times New Roman"/>
                <w:sz w:val="20"/>
                <w:szCs w:val="20"/>
              </w:rPr>
              <w:t>(příloha č. 2 zadávací dokumentace)</w:t>
            </w:r>
          </w:p>
        </w:tc>
      </w:tr>
      <w:tr w:rsidR="00BD0C27" w:rsidRPr="00800FC8" w14:paraId="7ED87845" w14:textId="77777777" w:rsidTr="00682B89">
        <w:trPr>
          <w:trHeight w:val="454"/>
        </w:trPr>
        <w:tc>
          <w:tcPr>
            <w:tcW w:w="4106" w:type="dxa"/>
            <w:tcBorders>
              <w:top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572FB32" w14:textId="77777777" w:rsidR="00BD0C27" w:rsidRPr="00800FC8" w:rsidRDefault="00BD0C27" w:rsidP="00BD0C27">
            <w:pPr>
              <w:spacing w:before="60" w:after="60"/>
              <w:jc w:val="left"/>
              <w:rPr>
                <w:rFonts w:cs="Times New Roman"/>
                <w:b/>
              </w:rPr>
            </w:pPr>
            <w:r w:rsidRPr="00800FC8">
              <w:rPr>
                <w:rFonts w:cs="Times New Roman"/>
                <w:b/>
              </w:rPr>
              <w:t>DPH v Kč</w:t>
            </w:r>
          </w:p>
        </w:tc>
        <w:tc>
          <w:tcPr>
            <w:tcW w:w="5783" w:type="dxa"/>
            <w:tcBorders>
              <w:top w:val="single" w:sz="2" w:space="0" w:color="auto"/>
            </w:tcBorders>
            <w:shd w:val="clear" w:color="auto" w:fill="FFFF00"/>
            <w:vAlign w:val="center"/>
          </w:tcPr>
          <w:p w14:paraId="271B7206" w14:textId="3539EAD6" w:rsidR="00BD0C27" w:rsidRPr="003B0B22" w:rsidRDefault="007B1E2D" w:rsidP="00BD0C27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Shodně s</w:t>
            </w:r>
            <w:r w:rsidR="00BD0C27" w:rsidRPr="003B0B22">
              <w:rPr>
                <w:rFonts w:cs="Times New Roman"/>
                <w:sz w:val="20"/>
                <w:szCs w:val="20"/>
              </w:rPr>
              <w:t xml:space="preserve"> odst. 4.1. </w:t>
            </w:r>
            <w:r w:rsidR="00BD0C27">
              <w:rPr>
                <w:rFonts w:cs="Times New Roman"/>
                <w:sz w:val="20"/>
                <w:szCs w:val="20"/>
              </w:rPr>
              <w:t xml:space="preserve">písm. C </w:t>
            </w:r>
            <w:r w:rsidR="00BD0C27" w:rsidRPr="003B0B22">
              <w:rPr>
                <w:rFonts w:cs="Times New Roman"/>
                <w:sz w:val="20"/>
                <w:szCs w:val="20"/>
              </w:rPr>
              <w:t>Návrhu smlouvy o dílo</w:t>
            </w:r>
          </w:p>
          <w:p w14:paraId="62F2273F" w14:textId="77777777" w:rsidR="00BD0C27" w:rsidRPr="003B0B22" w:rsidRDefault="00BD0C27" w:rsidP="00BD0C27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3B0B22">
              <w:rPr>
                <w:rFonts w:cs="Times New Roman"/>
                <w:sz w:val="20"/>
                <w:szCs w:val="20"/>
              </w:rPr>
              <w:t>(příloha č. 2 zadávací dokumentace)</w:t>
            </w:r>
          </w:p>
        </w:tc>
      </w:tr>
      <w:tr w:rsidR="00BD0C27" w:rsidRPr="00800FC8" w14:paraId="2C06DC19" w14:textId="77777777" w:rsidTr="00682B89">
        <w:trPr>
          <w:trHeight w:val="454"/>
        </w:trPr>
        <w:tc>
          <w:tcPr>
            <w:tcW w:w="4106" w:type="dxa"/>
            <w:shd w:val="clear" w:color="auto" w:fill="D9D9D9" w:themeFill="background1" w:themeFillShade="D9"/>
            <w:vAlign w:val="center"/>
          </w:tcPr>
          <w:p w14:paraId="518AEDD8" w14:textId="77777777" w:rsidR="00BD0C27" w:rsidRPr="00800FC8" w:rsidRDefault="00BD0C27" w:rsidP="00BD0C27">
            <w:pPr>
              <w:spacing w:before="60" w:after="60"/>
              <w:jc w:val="left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Celková n</w:t>
            </w:r>
            <w:r w:rsidRPr="00800FC8">
              <w:rPr>
                <w:rFonts w:cs="Times New Roman"/>
                <w:b/>
              </w:rPr>
              <w:t xml:space="preserve">abídková cena v Kč vč. DPH </w:t>
            </w:r>
          </w:p>
        </w:tc>
        <w:tc>
          <w:tcPr>
            <w:tcW w:w="5783" w:type="dxa"/>
            <w:shd w:val="clear" w:color="auto" w:fill="FFFF00"/>
            <w:vAlign w:val="center"/>
          </w:tcPr>
          <w:p w14:paraId="59D35E32" w14:textId="205FF6B5" w:rsidR="00BD0C27" w:rsidRPr="003B0B22" w:rsidRDefault="007B1E2D" w:rsidP="00BD0C27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Shodně s </w:t>
            </w:r>
            <w:r w:rsidR="00BD0C27" w:rsidRPr="003B0B22">
              <w:rPr>
                <w:rFonts w:cs="Times New Roman"/>
                <w:sz w:val="20"/>
                <w:szCs w:val="20"/>
              </w:rPr>
              <w:t>odst. 4.1.</w:t>
            </w:r>
            <w:r w:rsidR="00BD0C27">
              <w:rPr>
                <w:rFonts w:cs="Times New Roman"/>
                <w:sz w:val="20"/>
                <w:szCs w:val="20"/>
              </w:rPr>
              <w:t xml:space="preserve"> písm. C</w:t>
            </w:r>
            <w:r w:rsidR="00BD0C27" w:rsidRPr="003B0B22">
              <w:rPr>
                <w:rFonts w:cs="Times New Roman"/>
                <w:sz w:val="20"/>
                <w:szCs w:val="20"/>
              </w:rPr>
              <w:t xml:space="preserve"> Návrhu smlouvy o dílo</w:t>
            </w:r>
          </w:p>
          <w:p w14:paraId="1CD17F21" w14:textId="77777777" w:rsidR="00BD0C27" w:rsidRPr="003B0B22" w:rsidRDefault="00BD0C27" w:rsidP="00BD0C27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3B0B22">
              <w:rPr>
                <w:rFonts w:cs="Times New Roman"/>
                <w:sz w:val="20"/>
                <w:szCs w:val="20"/>
              </w:rPr>
              <w:t>(příloha č. 2 zadávací dokumentace)</w:t>
            </w:r>
          </w:p>
        </w:tc>
      </w:tr>
      <w:tr w:rsidR="00BD0C27" w:rsidRPr="00800FC8" w14:paraId="29012CAA" w14:textId="77777777" w:rsidTr="00682B89">
        <w:trPr>
          <w:trHeight w:val="454"/>
        </w:trPr>
        <w:tc>
          <w:tcPr>
            <w:tcW w:w="9889" w:type="dxa"/>
            <w:gridSpan w:val="2"/>
            <w:shd w:val="clear" w:color="auto" w:fill="auto"/>
            <w:vAlign w:val="center"/>
          </w:tcPr>
          <w:p w14:paraId="5B4B0FD5" w14:textId="2F7EA44C" w:rsidR="00BD0C27" w:rsidRPr="00956D45" w:rsidRDefault="00BD0C27" w:rsidP="00BD0C27">
            <w:pPr>
              <w:spacing w:before="60" w:after="60"/>
              <w:ind w:left="171" w:right="323"/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956D45">
              <w:rPr>
                <w:rFonts w:cs="Times New Roman"/>
                <w:b/>
                <w:color w:val="FF0000"/>
                <w:sz w:val="20"/>
                <w:szCs w:val="20"/>
              </w:rPr>
              <w:t xml:space="preserve">Upozornění: </w:t>
            </w:r>
            <w:r w:rsidRPr="00956D45">
              <w:rPr>
                <w:rFonts w:cs="Times New Roman"/>
                <w:color w:val="FF0000"/>
                <w:sz w:val="20"/>
                <w:szCs w:val="20"/>
              </w:rPr>
              <w:t xml:space="preserve">pro hodnocení kritéria A budou použity údaje vyplněné dodavatelem v Krycím listu nabídky, které musí být shodné s údaji v odst. 4.1. </w:t>
            </w:r>
            <w:r w:rsidR="007B1E2D" w:rsidRPr="00956D45">
              <w:rPr>
                <w:rFonts w:cs="Times New Roman"/>
                <w:color w:val="FF0000"/>
                <w:sz w:val="20"/>
                <w:szCs w:val="20"/>
              </w:rPr>
              <w:t xml:space="preserve">písm. C </w:t>
            </w:r>
            <w:r w:rsidRPr="00956D45">
              <w:rPr>
                <w:rFonts w:cs="Times New Roman"/>
                <w:color w:val="FF0000"/>
                <w:sz w:val="20"/>
                <w:szCs w:val="20"/>
              </w:rPr>
              <w:t>Návrhu smlouvy o dílo, který je přílohou č. 2 ZD.</w:t>
            </w:r>
            <w:r w:rsidRPr="00956D45">
              <w:rPr>
                <w:rFonts w:cs="Times New Roman"/>
                <w:b/>
                <w:color w:val="FF0000"/>
                <w:sz w:val="20"/>
                <w:szCs w:val="20"/>
              </w:rPr>
              <w:t xml:space="preserve"> </w:t>
            </w:r>
          </w:p>
          <w:p w14:paraId="77885EDA" w14:textId="7CE7FCF9" w:rsidR="007B0B45" w:rsidRPr="00956D45" w:rsidRDefault="007B0B45" w:rsidP="00BD0C27">
            <w:pPr>
              <w:spacing w:before="60" w:after="60"/>
              <w:ind w:left="171" w:right="323"/>
              <w:rPr>
                <w:rFonts w:cs="Times New Roman"/>
                <w:color w:val="FF0000"/>
                <w:sz w:val="20"/>
                <w:szCs w:val="20"/>
              </w:rPr>
            </w:pPr>
            <w:r w:rsidRPr="00956D45">
              <w:rPr>
                <w:rFonts w:cs="Times New Roman"/>
                <w:color w:val="FF0000"/>
                <w:sz w:val="20"/>
                <w:szCs w:val="20"/>
              </w:rPr>
              <w:t>Výpočet dle vzorce:</w:t>
            </w:r>
          </w:p>
          <w:p w14:paraId="1E366D05" w14:textId="714A020B" w:rsidR="007B0B45" w:rsidRPr="007B0B45" w:rsidRDefault="00000000" w:rsidP="007B0B45">
            <w:pPr>
              <w:spacing w:after="160" w:line="259" w:lineRule="auto"/>
              <w:jc w:val="left"/>
              <w:rPr>
                <w:rFonts w:asciiTheme="minorHAnsi" w:hAnsi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Calibri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sz w:val="20"/>
                        <w:szCs w:val="20"/>
                      </w:rPr>
                      <m:t>hodnota nejnižší Celkové nabídkové ceny bez DPH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sz w:val="20"/>
                        <w:szCs w:val="20"/>
                      </w:rPr>
                      <m:t>hodnota Celkové nabídkové ceny hodnocené nabídky bez DPH</m:t>
                    </m:r>
                  </m:den>
                </m:f>
                <m:r>
                  <w:rPr>
                    <w:rFonts w:ascii="Cambria Math" w:hAnsi="Cambria Math" w:cs="Calibri"/>
                    <w:sz w:val="20"/>
                    <w:szCs w:val="20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="Calibri"/>
                    <w:sz w:val="20"/>
                    <w:szCs w:val="20"/>
                  </w:rPr>
                  <m:t>x</m:t>
                </m:r>
                <m:r>
                  <w:rPr>
                    <w:rFonts w:ascii="Cambria Math" w:hAnsi="Cambria Math" w:cs="Calibri"/>
                    <w:sz w:val="20"/>
                    <w:szCs w:val="20"/>
                  </w:rPr>
                  <m:t xml:space="preserve"> 100 </m:t>
                </m:r>
                <m:r>
                  <m:rPr>
                    <m:sty m:val="p"/>
                  </m:rPr>
                  <w:rPr>
                    <w:rFonts w:ascii="Cambria Math" w:hAnsi="Cambria Math" w:cs="Calibri"/>
                    <w:sz w:val="20"/>
                    <w:szCs w:val="20"/>
                  </w:rPr>
                  <m:t>x 0,6</m:t>
                </m:r>
              </m:oMath>
            </m:oMathPara>
          </w:p>
        </w:tc>
      </w:tr>
    </w:tbl>
    <w:p w14:paraId="2CDDB93E" w14:textId="77777777" w:rsidR="00CD217D" w:rsidRDefault="00CD217D" w:rsidP="005F6BB5">
      <w:pPr>
        <w:spacing w:after="60"/>
        <w:rPr>
          <w:rFonts w:eastAsia="Times New Roman" w:cs="Calibri"/>
          <w:b/>
          <w:lang w:eastAsia="cs-CZ"/>
        </w:rPr>
      </w:pPr>
    </w:p>
    <w:tbl>
      <w:tblPr>
        <w:tblStyle w:val="Mkatabulky3"/>
        <w:tblW w:w="9918" w:type="dxa"/>
        <w:tblLayout w:type="fixed"/>
        <w:tblLook w:val="04A0" w:firstRow="1" w:lastRow="0" w:firstColumn="1" w:lastColumn="0" w:noHBand="0" w:noVBand="1"/>
      </w:tblPr>
      <w:tblGrid>
        <w:gridCol w:w="2689"/>
        <w:gridCol w:w="2835"/>
        <w:gridCol w:w="640"/>
        <w:gridCol w:w="3754"/>
      </w:tblGrid>
      <w:tr w:rsidR="00BD0C27" w:rsidRPr="003367B9" w14:paraId="3EC90EBE" w14:textId="77777777" w:rsidTr="00004D15">
        <w:trPr>
          <w:trHeight w:val="200"/>
        </w:trPr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A6FE599" w14:textId="24AFAA75" w:rsidR="00BD0C27" w:rsidRPr="003367B9" w:rsidRDefault="00BD0C27" w:rsidP="00BD0C27">
            <w:pPr>
              <w:spacing w:before="120" w:after="0" w:line="259" w:lineRule="auto"/>
              <w:jc w:val="center"/>
              <w:rPr>
                <w:rFonts w:cs="Times New Roman"/>
                <w:b/>
                <w:u w:val="single"/>
              </w:rPr>
            </w:pPr>
            <w:r w:rsidRPr="003367B9">
              <w:rPr>
                <w:rFonts w:cs="Times New Roman"/>
                <w:b/>
                <w:u w:val="single"/>
              </w:rPr>
              <w:t xml:space="preserve">HODNOTÍCÍ KRITÉRIUM  </w:t>
            </w:r>
            <w:r w:rsidR="007B1E2D">
              <w:rPr>
                <w:rFonts w:cs="Times New Roman"/>
                <w:b/>
                <w:u w:val="single"/>
              </w:rPr>
              <w:t>B</w:t>
            </w:r>
          </w:p>
          <w:p w14:paraId="748AFC39" w14:textId="65473EF4" w:rsidR="00BD0C27" w:rsidRDefault="00BD0C27" w:rsidP="00BD0C27">
            <w:pPr>
              <w:spacing w:after="40" w:line="259" w:lineRule="auto"/>
              <w:jc w:val="center"/>
              <w:rPr>
                <w:rFonts w:cs="Times New Roman"/>
                <w:b/>
              </w:rPr>
            </w:pPr>
            <w:r w:rsidRPr="00BD0C27">
              <w:rPr>
                <w:rFonts w:cs="Times New Roman"/>
                <w:b/>
              </w:rPr>
              <w:t>Zkušenost</w:t>
            </w:r>
            <w:r w:rsidR="006B03C3">
              <w:rPr>
                <w:rFonts w:cs="Times New Roman"/>
                <w:b/>
              </w:rPr>
              <w:t>i členů realizačního týmu</w:t>
            </w:r>
          </w:p>
          <w:p w14:paraId="7D339431" w14:textId="7B8074A4" w:rsidR="00BD0C27" w:rsidRPr="003367B9" w:rsidRDefault="00BD0C27" w:rsidP="00F2390E">
            <w:pPr>
              <w:spacing w:after="40" w:line="259" w:lineRule="auto"/>
              <w:jc w:val="center"/>
              <w:rPr>
                <w:rFonts w:cs="Times New Roman"/>
                <w:b/>
              </w:rPr>
            </w:pPr>
            <w:r w:rsidRPr="00F2390E">
              <w:rPr>
                <w:rFonts w:cs="Times New Roman"/>
                <w:b/>
              </w:rPr>
              <w:t xml:space="preserve">VÁHA </w:t>
            </w:r>
            <w:r w:rsidR="00F2390E" w:rsidRPr="00F2390E">
              <w:rPr>
                <w:rFonts w:cs="Times New Roman"/>
                <w:b/>
              </w:rPr>
              <w:t xml:space="preserve">30 </w:t>
            </w:r>
            <w:r w:rsidRPr="00F2390E">
              <w:rPr>
                <w:rFonts w:cs="Times New Roman"/>
                <w:b/>
              </w:rPr>
              <w:t>%</w:t>
            </w:r>
          </w:p>
        </w:tc>
      </w:tr>
      <w:tr w:rsidR="00BD0C27" w:rsidRPr="00306A55" w14:paraId="6397EF82" w14:textId="77777777" w:rsidTr="00004D15">
        <w:trPr>
          <w:trHeight w:val="200"/>
        </w:trPr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2475B13" w14:textId="77777777" w:rsidR="00BD0C27" w:rsidRPr="009A7D40" w:rsidRDefault="00BD0C27" w:rsidP="00BD0C27">
            <w:pPr>
              <w:spacing w:before="60" w:after="60"/>
              <w:ind w:left="171" w:right="323"/>
              <w:rPr>
                <w:rFonts w:cs="Times New Roman"/>
                <w:b/>
                <w:bCs/>
                <w:sz w:val="20"/>
                <w:szCs w:val="20"/>
              </w:rPr>
            </w:pPr>
            <w:r w:rsidRPr="009A7D40">
              <w:rPr>
                <w:rFonts w:cs="Times New Roman"/>
                <w:b/>
                <w:bCs/>
                <w:sz w:val="20"/>
                <w:szCs w:val="20"/>
              </w:rPr>
              <w:t>Upozornění:</w:t>
            </w:r>
          </w:p>
          <w:p w14:paraId="727F1F67" w14:textId="6940E327" w:rsidR="00F2390E" w:rsidRPr="009A7D40" w:rsidRDefault="00956D45" w:rsidP="00F2390E">
            <w:pPr>
              <w:spacing w:before="60" w:after="60"/>
              <w:ind w:left="171" w:right="176"/>
              <w:rPr>
                <w:rFonts w:cs="Times New Roman"/>
                <w:bCs/>
                <w:sz w:val="20"/>
                <w:szCs w:val="20"/>
              </w:rPr>
            </w:pPr>
            <w:r w:rsidRPr="009A7D40">
              <w:rPr>
                <w:rFonts w:cs="Times New Roman"/>
                <w:bCs/>
                <w:sz w:val="20"/>
                <w:szCs w:val="20"/>
              </w:rPr>
              <w:t>Lze předložit max.</w:t>
            </w:r>
            <w:r w:rsidR="00F2390E" w:rsidRPr="009A7D40">
              <w:rPr>
                <w:rFonts w:cs="Times New Roman"/>
                <w:bCs/>
                <w:sz w:val="20"/>
                <w:szCs w:val="20"/>
              </w:rPr>
              <w:t xml:space="preserve"> 5</w:t>
            </w:r>
            <w:r w:rsidRPr="009A7D40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F2390E" w:rsidRPr="009A7D40">
              <w:rPr>
                <w:rFonts w:cs="Times New Roman"/>
                <w:bCs/>
                <w:sz w:val="20"/>
                <w:szCs w:val="20"/>
              </w:rPr>
              <w:t xml:space="preserve">projektů </w:t>
            </w:r>
            <w:r w:rsidRPr="009A7D40">
              <w:rPr>
                <w:rFonts w:cs="Times New Roman"/>
                <w:bCs/>
                <w:sz w:val="20"/>
                <w:szCs w:val="20"/>
              </w:rPr>
              <w:t xml:space="preserve">s max. ziskem </w:t>
            </w:r>
            <w:r w:rsidR="00BD43E9" w:rsidRPr="009A7D40">
              <w:rPr>
                <w:rFonts w:cs="Times New Roman"/>
                <w:bCs/>
                <w:sz w:val="20"/>
                <w:szCs w:val="20"/>
              </w:rPr>
              <w:t>10</w:t>
            </w:r>
            <w:r w:rsidRPr="009A7D40">
              <w:rPr>
                <w:rFonts w:cs="Times New Roman"/>
                <w:bCs/>
                <w:sz w:val="20"/>
                <w:szCs w:val="20"/>
              </w:rPr>
              <w:t xml:space="preserve">0 bodů. Účastník zadávacího řízení vyplní přiložený dotazník. </w:t>
            </w:r>
            <w:r w:rsidR="00BD0C27" w:rsidRPr="009A7D40">
              <w:rPr>
                <w:rFonts w:cs="Times New Roman"/>
                <w:bCs/>
                <w:sz w:val="20"/>
                <w:szCs w:val="20"/>
              </w:rPr>
              <w:t xml:space="preserve">Nevyplní-li účastník ZŘ žádnou uznatelnou zakázku pro toto kritérium hodnocení, obdrží 0 bodů do celkového hodnocení za kritérium </w:t>
            </w:r>
            <w:r w:rsidR="004B1DF0" w:rsidRPr="009A7D40">
              <w:rPr>
                <w:rFonts w:cs="Times New Roman"/>
                <w:bCs/>
                <w:sz w:val="20"/>
                <w:szCs w:val="20"/>
              </w:rPr>
              <w:t>B</w:t>
            </w:r>
            <w:r w:rsidR="00BD0C27" w:rsidRPr="009A7D40">
              <w:rPr>
                <w:rFonts w:cs="Times New Roman"/>
                <w:bCs/>
                <w:sz w:val="20"/>
                <w:szCs w:val="20"/>
              </w:rPr>
              <w:t>.</w:t>
            </w:r>
            <w:r w:rsidR="00F2390E" w:rsidRPr="009A7D40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14:paraId="467DCFC1" w14:textId="11E49B05" w:rsidR="00BD0C27" w:rsidRPr="00306A55" w:rsidRDefault="00F2390E" w:rsidP="00F2390E">
            <w:pPr>
              <w:spacing w:before="60" w:after="60"/>
              <w:ind w:left="171" w:right="176"/>
              <w:rPr>
                <w:rFonts w:cs="Times New Roman"/>
                <w:bCs/>
                <w:color w:val="FF0000"/>
              </w:rPr>
            </w:pPr>
            <w:r w:rsidRPr="009A7D40">
              <w:rPr>
                <w:rFonts w:cs="Times New Roman"/>
                <w:bCs/>
                <w:sz w:val="20"/>
                <w:szCs w:val="20"/>
              </w:rPr>
              <w:t>Způsob hodnocení je popsán v čl. 7.1 zadávací dokumentace.</w:t>
            </w:r>
          </w:p>
        </w:tc>
      </w:tr>
      <w:tr w:rsidR="00BD0C27" w:rsidRPr="006C7595" w14:paraId="6F0AD864" w14:textId="77777777" w:rsidTr="00004D15">
        <w:trPr>
          <w:trHeight w:val="503"/>
        </w:trPr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369706D" w14:textId="5B93B991" w:rsidR="00BD0C27" w:rsidRPr="000E148B" w:rsidRDefault="00956D45" w:rsidP="00956D45">
            <w:pPr>
              <w:spacing w:before="120"/>
              <w:ind w:left="171" w:right="317"/>
              <w:rPr>
                <w:rFonts w:cs="Times New Roman"/>
                <w:sz w:val="20"/>
                <w:szCs w:val="20"/>
              </w:rPr>
            </w:pPr>
            <w:r w:rsidRPr="00956D45">
              <w:rPr>
                <w:rFonts w:cs="Times New Roman"/>
                <w:b/>
                <w:sz w:val="20"/>
                <w:szCs w:val="20"/>
                <w:u w:val="single"/>
              </w:rPr>
              <w:t xml:space="preserve">Investiční náklad pro </w:t>
            </w:r>
            <w:r w:rsidR="00AF4D02">
              <w:rPr>
                <w:rFonts w:cs="Times New Roman"/>
                <w:b/>
                <w:sz w:val="20"/>
                <w:szCs w:val="20"/>
                <w:u w:val="single"/>
              </w:rPr>
              <w:t>projekt, kde byla zpracována projektová dokumentace, musí být alespoň 100 mil. Kč bez DPH.</w:t>
            </w:r>
            <w:r w:rsidRPr="00956D45">
              <w:rPr>
                <w:rFonts w:cs="Times New Roman"/>
                <w:b/>
                <w:sz w:val="20"/>
                <w:szCs w:val="20"/>
                <w:u w:val="single"/>
              </w:rPr>
              <w:t xml:space="preserve"> </w:t>
            </w:r>
          </w:p>
        </w:tc>
      </w:tr>
      <w:tr w:rsidR="00785B32" w:rsidRPr="006C7595" w14:paraId="2E01719A" w14:textId="77777777" w:rsidTr="00004D15">
        <w:trPr>
          <w:trHeight w:val="503"/>
        </w:trPr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DCE4A34" w14:textId="0976A195" w:rsidR="00785B32" w:rsidRPr="00956D45" w:rsidRDefault="00785B32" w:rsidP="00956D45">
            <w:pPr>
              <w:spacing w:before="120"/>
              <w:ind w:left="171" w:right="317"/>
              <w:rPr>
                <w:rFonts w:cs="Times New Roman"/>
                <w:b/>
                <w:sz w:val="20"/>
                <w:szCs w:val="20"/>
                <w:u w:val="single"/>
              </w:rPr>
            </w:pPr>
            <w:r>
              <w:rPr>
                <w:rFonts w:cs="Times New Roman"/>
                <w:b/>
                <w:sz w:val="20"/>
                <w:szCs w:val="20"/>
                <w:u w:val="single"/>
              </w:rPr>
              <w:t xml:space="preserve">Poznámka: </w:t>
            </w:r>
            <w:r w:rsidRPr="009A7D40">
              <w:rPr>
                <w:rFonts w:cs="Times New Roman"/>
                <w:bCs/>
                <w:sz w:val="20"/>
                <w:szCs w:val="20"/>
              </w:rPr>
              <w:t xml:space="preserve">Minimálními požadavky na užití metody BIM pro účely </w:t>
            </w:r>
            <w:r w:rsidR="007006E6">
              <w:rPr>
                <w:rFonts w:cs="Times New Roman"/>
                <w:bCs/>
                <w:sz w:val="20"/>
                <w:szCs w:val="20"/>
              </w:rPr>
              <w:t>hodnocení</w:t>
            </w:r>
            <w:r w:rsidR="00CB372D">
              <w:rPr>
                <w:rFonts w:cs="Times New Roman"/>
                <w:bCs/>
                <w:sz w:val="20"/>
                <w:szCs w:val="20"/>
              </w:rPr>
              <w:t xml:space="preserve"> zkušeností členů</w:t>
            </w:r>
            <w:r w:rsidR="007006E6">
              <w:rPr>
                <w:rFonts w:cs="Times New Roman"/>
                <w:bCs/>
                <w:sz w:val="20"/>
                <w:szCs w:val="20"/>
              </w:rPr>
              <w:t xml:space="preserve"> realizačního týmu</w:t>
            </w:r>
            <w:r w:rsidRPr="009A7D40">
              <w:rPr>
                <w:rFonts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bCs/>
                <w:sz w:val="20"/>
                <w:szCs w:val="20"/>
              </w:rPr>
              <w:t xml:space="preserve">na pozici Hlavního inženýra projektu a Hlavního architekta projektu </w:t>
            </w:r>
            <w:r w:rsidRPr="009A7D40">
              <w:rPr>
                <w:rFonts w:cs="Times New Roman"/>
                <w:bCs/>
                <w:sz w:val="20"/>
                <w:szCs w:val="20"/>
              </w:rPr>
              <w:t xml:space="preserve">je myšleno: i) užití BEP; </w:t>
            </w:r>
            <w:proofErr w:type="spellStart"/>
            <w:r w:rsidRPr="009A7D40">
              <w:rPr>
                <w:rFonts w:cs="Times New Roman"/>
                <w:bCs/>
                <w:sz w:val="20"/>
                <w:szCs w:val="20"/>
              </w:rPr>
              <w:t>ii</w:t>
            </w:r>
            <w:proofErr w:type="spellEnd"/>
            <w:r w:rsidRPr="009A7D40">
              <w:rPr>
                <w:rFonts w:cs="Times New Roman"/>
                <w:bCs/>
                <w:sz w:val="20"/>
                <w:szCs w:val="20"/>
              </w:rPr>
              <w:t xml:space="preserve">) zpracování informačního modelu většiny profesních částí, </w:t>
            </w:r>
            <w:proofErr w:type="spellStart"/>
            <w:r w:rsidRPr="009A7D40">
              <w:rPr>
                <w:rFonts w:cs="Times New Roman"/>
                <w:bCs/>
                <w:sz w:val="20"/>
                <w:szCs w:val="20"/>
              </w:rPr>
              <w:t>iii</w:t>
            </w:r>
            <w:proofErr w:type="spellEnd"/>
            <w:r w:rsidRPr="009A7D40">
              <w:rPr>
                <w:rFonts w:cs="Times New Roman"/>
                <w:bCs/>
                <w:sz w:val="20"/>
                <w:szCs w:val="20"/>
              </w:rPr>
              <w:t xml:space="preserve">) užití procesu koordinace BIM a detekce a managementu kolizí, </w:t>
            </w:r>
            <w:proofErr w:type="spellStart"/>
            <w:r w:rsidRPr="009A7D40">
              <w:rPr>
                <w:rFonts w:cs="Times New Roman"/>
                <w:bCs/>
                <w:sz w:val="20"/>
                <w:szCs w:val="20"/>
              </w:rPr>
              <w:t>iv</w:t>
            </w:r>
            <w:proofErr w:type="spellEnd"/>
            <w:r w:rsidRPr="009A7D40">
              <w:rPr>
                <w:rFonts w:cs="Times New Roman"/>
                <w:bCs/>
                <w:sz w:val="20"/>
                <w:szCs w:val="20"/>
              </w:rPr>
              <w:t>) užití CDE, přičemž řešením CDE je myšleno společné datové prostředí umožňující prohlížení, schvalování, verzování a komunikaci nad všemi soubory informačního modelu (včetně digitálních informačních modelů).</w:t>
            </w:r>
          </w:p>
        </w:tc>
      </w:tr>
      <w:tr w:rsidR="00BD0C27" w:rsidRPr="00FB4683" w14:paraId="7650ED2A" w14:textId="77777777" w:rsidTr="00004D15">
        <w:trPr>
          <w:trHeight w:val="200"/>
        </w:trPr>
        <w:tc>
          <w:tcPr>
            <w:tcW w:w="9918" w:type="dxa"/>
            <w:gridSpan w:val="4"/>
            <w:tcBorders>
              <w:bottom w:val="nil"/>
            </w:tcBorders>
            <w:shd w:val="clear" w:color="auto" w:fill="auto"/>
          </w:tcPr>
          <w:p w14:paraId="598C1F72" w14:textId="77777777" w:rsidR="00BD0C27" w:rsidRPr="00FB4683" w:rsidRDefault="00BD0C27" w:rsidP="00BD0C27">
            <w:pPr>
              <w:spacing w:before="60" w:after="60"/>
              <w:ind w:left="171" w:right="323"/>
              <w:rPr>
                <w:rFonts w:cs="Times New Roman"/>
                <w:b/>
              </w:rPr>
            </w:pPr>
            <w:r w:rsidRPr="00FB4683">
              <w:rPr>
                <w:rFonts w:cs="Times New Roman"/>
                <w:b/>
              </w:rPr>
              <w:t>Způsob přidělování bodů za zakázku/zkušenost:</w:t>
            </w:r>
          </w:p>
          <w:p w14:paraId="1C3025E7" w14:textId="25F67AFC" w:rsidR="00C141CE" w:rsidRDefault="00C141CE" w:rsidP="00BD0C27">
            <w:pPr>
              <w:spacing w:before="60" w:after="60"/>
              <w:ind w:left="171" w:right="323"/>
              <w:rPr>
                <w:rFonts w:cs="Times New Roman"/>
                <w:sz w:val="20"/>
                <w:szCs w:val="20"/>
              </w:rPr>
            </w:pPr>
            <w:r w:rsidRPr="00C141CE">
              <w:rPr>
                <w:rFonts w:cs="Times New Roman"/>
                <w:sz w:val="20"/>
                <w:szCs w:val="20"/>
              </w:rPr>
              <w:t>Za každou řádně uvedenou zakázku/zkušenost, která splňuje</w:t>
            </w:r>
            <w:r w:rsidR="00620F3A">
              <w:rPr>
                <w:rFonts w:cs="Times New Roman"/>
                <w:sz w:val="20"/>
                <w:szCs w:val="20"/>
              </w:rPr>
              <w:t xml:space="preserve"> výše uvedenou podmínku,</w:t>
            </w:r>
            <w:r w:rsidRPr="00C141CE">
              <w:rPr>
                <w:rFonts w:cs="Times New Roman"/>
                <w:sz w:val="20"/>
                <w:szCs w:val="20"/>
              </w:rPr>
              <w:t xml:space="preserve"> bude přidělen určitý počet bodů podle splnění uvedených požadavků.</w:t>
            </w:r>
          </w:p>
          <w:p w14:paraId="497D179B" w14:textId="54DDCBB9" w:rsidR="00BD0C27" w:rsidRDefault="00BD0C27" w:rsidP="00BD0C27">
            <w:pPr>
              <w:spacing w:before="60" w:after="60"/>
              <w:ind w:left="171" w:right="323"/>
              <w:rPr>
                <w:rFonts w:cs="Times New Roman"/>
                <w:sz w:val="20"/>
                <w:szCs w:val="20"/>
                <w:u w:val="single"/>
              </w:rPr>
            </w:pPr>
            <w:r w:rsidRPr="00FB4683">
              <w:rPr>
                <w:rFonts w:cs="Times New Roman"/>
                <w:sz w:val="20"/>
                <w:szCs w:val="20"/>
                <w:u w:val="single"/>
              </w:rPr>
              <w:lastRenderedPageBreak/>
              <w:t xml:space="preserve">Maximální možný zisk za kritérium </w:t>
            </w:r>
            <w:r w:rsidR="004B1DF0">
              <w:rPr>
                <w:rFonts w:cs="Times New Roman"/>
                <w:sz w:val="20"/>
                <w:szCs w:val="20"/>
                <w:u w:val="single"/>
              </w:rPr>
              <w:t>B</w:t>
            </w:r>
            <w:r w:rsidR="00C141CE">
              <w:rPr>
                <w:rFonts w:cs="Times New Roman"/>
                <w:sz w:val="20"/>
                <w:szCs w:val="20"/>
                <w:u w:val="single"/>
              </w:rPr>
              <w:t xml:space="preserve"> </w:t>
            </w:r>
            <w:r w:rsidRPr="00FB4683">
              <w:rPr>
                <w:rFonts w:cs="Times New Roman"/>
                <w:sz w:val="20"/>
                <w:szCs w:val="20"/>
                <w:u w:val="single"/>
              </w:rPr>
              <w:t>je 100 nevážených bodů</w:t>
            </w:r>
            <w:r>
              <w:rPr>
                <w:rFonts w:cs="Times New Roman"/>
                <w:sz w:val="20"/>
                <w:szCs w:val="20"/>
                <w:u w:val="single"/>
              </w:rPr>
              <w:t xml:space="preserve">. </w:t>
            </w:r>
            <w:r w:rsidRPr="00FB4683">
              <w:rPr>
                <w:rFonts w:cs="Times New Roman"/>
                <w:sz w:val="20"/>
                <w:szCs w:val="20"/>
                <w:u w:val="single"/>
              </w:rPr>
              <w:t xml:space="preserve"> </w:t>
            </w:r>
          </w:p>
          <w:p w14:paraId="5EFF5F90" w14:textId="77777777" w:rsidR="00BD0C27" w:rsidRDefault="00BD0C27" w:rsidP="00BD0C27">
            <w:pPr>
              <w:spacing w:before="60" w:after="60"/>
              <w:ind w:left="171" w:right="323"/>
              <w:rPr>
                <w:rFonts w:cs="Times New Roman"/>
                <w:sz w:val="20"/>
                <w:szCs w:val="20"/>
                <w:u w:val="single"/>
              </w:rPr>
            </w:pPr>
            <w:r>
              <w:rPr>
                <w:rFonts w:cs="Times New Roman"/>
                <w:sz w:val="20"/>
                <w:szCs w:val="20"/>
                <w:u w:val="single"/>
              </w:rPr>
              <w:t>Bodový zisk bude dle následujícího vzorce:</w:t>
            </w:r>
          </w:p>
          <w:p w14:paraId="1395D674" w14:textId="5CF1EEC7" w:rsidR="00956D45" w:rsidRPr="00956D45" w:rsidRDefault="00000000" w:rsidP="004B1DF0">
            <w:pPr>
              <w:spacing w:before="60" w:after="60"/>
              <w:ind w:left="171" w:right="323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nevážené body za kritérium B hodnocené nabídky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nejvyšší počet nevážených bodů celkem za kritérium B ze všech hodnocených nabídek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0"/>
                    <w:szCs w:val="20"/>
                  </w:rPr>
                  <m:t>x 100 x 0,3</m:t>
                </m:r>
              </m:oMath>
            </m:oMathPara>
          </w:p>
        </w:tc>
      </w:tr>
      <w:tr w:rsidR="00BD0C27" w:rsidRPr="003B0B22" w14:paraId="443366B8" w14:textId="77777777" w:rsidTr="00004D15">
        <w:trPr>
          <w:trHeight w:val="200"/>
        </w:trPr>
        <w:tc>
          <w:tcPr>
            <w:tcW w:w="9918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A759F9" w14:textId="77777777" w:rsidR="00BD0C27" w:rsidRPr="003B0B22" w:rsidRDefault="00BD0C27" w:rsidP="00BD0C27">
            <w:pPr>
              <w:spacing w:before="60" w:after="60"/>
              <w:ind w:left="171" w:right="323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i/>
                <w:sz w:val="16"/>
                <w:szCs w:val="16"/>
              </w:rPr>
              <w:lastRenderedPageBreak/>
              <w:t xml:space="preserve">                                                                                                                                                             </w:t>
            </w:r>
            <w:r w:rsidRPr="009D597A">
              <w:rPr>
                <w:rFonts w:cs="Times New Roman"/>
                <w:i/>
                <w:sz w:val="16"/>
                <w:szCs w:val="16"/>
                <w:highlight w:val="yellow"/>
              </w:rPr>
              <w:t>do žlutě vyznačených buněk doplňte požadované</w:t>
            </w:r>
          </w:p>
        </w:tc>
      </w:tr>
      <w:tr w:rsidR="00596A4C" w:rsidRPr="002210DC" w14:paraId="3F03A33A" w14:textId="77777777" w:rsidTr="00004D15">
        <w:trPr>
          <w:trHeight w:val="503"/>
        </w:trPr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19CF412A" w14:textId="0F374BAE" w:rsidR="00596A4C" w:rsidRPr="00596A4C" w:rsidRDefault="00596A4C" w:rsidP="00252F3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451ED1">
              <w:rPr>
                <w:rFonts w:cs="Times New Roman"/>
                <w:b/>
                <w:sz w:val="24"/>
                <w:szCs w:val="24"/>
              </w:rPr>
              <w:t xml:space="preserve">Zkušenost (nad rámec kvalifikace) na pozici vedoucího týmu (hlavního inženýra projektu či obdobné vedoucí pozici) </w:t>
            </w:r>
            <w:r w:rsidRPr="00451ED1">
              <w:rPr>
                <w:rFonts w:cs="Times New Roman"/>
                <w:sz w:val="24"/>
                <w:szCs w:val="24"/>
              </w:rPr>
              <w:t>spočívající ve zpracování projektové dokumentace pro provádění stavby spolu se soupisem stavebních prací, dodávek a služeb s výkazem výměr pro výstavbu nebo komplexní rekonstrukci budovy.</w:t>
            </w:r>
          </w:p>
        </w:tc>
      </w:tr>
      <w:tr w:rsidR="00BD0C27" w:rsidRPr="002210DC" w14:paraId="12BAEF69" w14:textId="77777777" w:rsidTr="00451ED1">
        <w:trPr>
          <w:trHeight w:val="561"/>
        </w:trPr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02F882B4" w14:textId="1A3B0DC3" w:rsidR="00BD0C27" w:rsidRPr="00252F32" w:rsidRDefault="00BD0C27" w:rsidP="00252F3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IDFont+F1" w:hAnsi="CIDFont+F1" w:cs="CIDFont+F1"/>
              </w:rPr>
            </w:pPr>
            <w:bookmarkStart w:id="0" w:name="_Hlk159491650"/>
            <w:r w:rsidRPr="002210DC">
              <w:rPr>
                <w:rFonts w:cs="Times New Roman"/>
                <w:b/>
                <w:sz w:val="24"/>
                <w:szCs w:val="24"/>
              </w:rPr>
              <w:t>Zakázka (zkušenost) č. 1</w:t>
            </w:r>
          </w:p>
        </w:tc>
      </w:tr>
      <w:tr w:rsidR="00BD0C27" w:rsidRPr="00F57EE6" w14:paraId="64995D59" w14:textId="77777777" w:rsidTr="00004D15">
        <w:trPr>
          <w:trHeight w:val="503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287F5595" w14:textId="58B3BF19" w:rsidR="00BD0C27" w:rsidRPr="00252F32" w:rsidRDefault="00CE1D78" w:rsidP="00CE1D78">
            <w:pPr>
              <w:spacing w:before="120" w:after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Hlavní inženýr projektu </w:t>
            </w:r>
            <w:r w:rsidRPr="00CE1D78">
              <w:rPr>
                <w:rFonts w:cs="Times New Roman"/>
                <w:b/>
                <w:sz w:val="20"/>
                <w:szCs w:val="20"/>
              </w:rPr>
              <w:t>(vedoucí projektant)</w:t>
            </w:r>
            <w:r>
              <w:rPr>
                <w:rFonts w:cs="Times New Roman"/>
                <w:b/>
                <w:sz w:val="20"/>
                <w:szCs w:val="20"/>
              </w:rPr>
              <w:t xml:space="preserve"> - o</w:t>
            </w:r>
            <w:r w:rsidR="00236187" w:rsidRPr="00A91E6A">
              <w:rPr>
                <w:rFonts w:cs="Times New Roman"/>
                <w:b/>
                <w:sz w:val="20"/>
                <w:szCs w:val="20"/>
              </w:rPr>
              <w:t>sob</w:t>
            </w:r>
            <w:r w:rsidR="007B1E2D">
              <w:rPr>
                <w:rFonts w:cs="Times New Roman"/>
                <w:b/>
                <w:sz w:val="20"/>
                <w:szCs w:val="20"/>
              </w:rPr>
              <w:t>a</w:t>
            </w:r>
            <w:r w:rsidR="00236187" w:rsidRPr="00A91E6A">
              <w:rPr>
                <w:rFonts w:cs="Times New Roman"/>
                <w:b/>
                <w:sz w:val="20"/>
                <w:szCs w:val="20"/>
              </w:rPr>
              <w:t>, kter</w:t>
            </w:r>
            <w:r w:rsidR="007B1E2D">
              <w:rPr>
                <w:rFonts w:cs="Times New Roman"/>
                <w:b/>
                <w:sz w:val="20"/>
                <w:szCs w:val="20"/>
              </w:rPr>
              <w:t>ou</w:t>
            </w:r>
            <w:r w:rsidR="00236187" w:rsidRPr="00A91E6A">
              <w:rPr>
                <w:rFonts w:cs="Times New Roman"/>
                <w:b/>
                <w:sz w:val="20"/>
                <w:szCs w:val="20"/>
              </w:rPr>
              <w:t xml:space="preserve"> byla plněna technická kvalifikace</w:t>
            </w:r>
            <w:r w:rsidR="007B1E2D">
              <w:rPr>
                <w:rFonts w:cs="Times New Roman"/>
                <w:b/>
                <w:sz w:val="20"/>
                <w:szCs w:val="20"/>
              </w:rPr>
              <w:t xml:space="preserve"> a je uvedená</w:t>
            </w:r>
            <w:r w:rsidR="00902543">
              <w:rPr>
                <w:rFonts w:cs="Times New Roman"/>
                <w:b/>
                <w:sz w:val="20"/>
                <w:szCs w:val="20"/>
              </w:rPr>
              <w:t xml:space="preserve"> v seznamu – Příloha č. 3 ZD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802F5B8" w14:textId="77777777" w:rsidR="00BD0C27" w:rsidRPr="00F57EE6" w:rsidRDefault="00BD0C27" w:rsidP="00BD0C27">
            <w:pPr>
              <w:spacing w:before="120"/>
              <w:jc w:val="center"/>
              <w:rPr>
                <w:rFonts w:cs="Times New Roman"/>
                <w:b/>
                <w:highlight w:val="green"/>
              </w:rPr>
            </w:pPr>
            <w:r w:rsidRPr="00F57EE6">
              <w:rPr>
                <w:rFonts w:cs="Times New Roman"/>
                <w:b/>
                <w:i/>
              </w:rPr>
              <w:t>Jméno a příjmení, autorizace č.</w:t>
            </w:r>
            <w:r>
              <w:rPr>
                <w:rFonts w:cs="Times New Roman"/>
                <w:b/>
                <w:i/>
              </w:rPr>
              <w:t xml:space="preserve"> …</w:t>
            </w:r>
          </w:p>
        </w:tc>
      </w:tr>
      <w:tr w:rsidR="00BD0C27" w:rsidRPr="0034433A" w14:paraId="771DCBD0" w14:textId="77777777" w:rsidTr="00004D15">
        <w:trPr>
          <w:trHeight w:val="503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A9F0070" w14:textId="77777777" w:rsidR="00BD0C27" w:rsidRPr="009E305E" w:rsidRDefault="00BD0C27" w:rsidP="00BD0C27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Název zakázky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</w:tcPr>
          <w:p w14:paraId="70E0B21C" w14:textId="77777777" w:rsidR="00BD0C27" w:rsidRPr="0034433A" w:rsidRDefault="00BD0C27" w:rsidP="00BD0C27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34433A">
              <w:rPr>
                <w:rFonts w:cs="Times New Roman"/>
                <w:b/>
                <w:sz w:val="24"/>
                <w:szCs w:val="24"/>
              </w:rPr>
              <w:t>……….</w:t>
            </w:r>
          </w:p>
        </w:tc>
      </w:tr>
      <w:tr w:rsidR="00BD0C27" w:rsidRPr="0005644A" w14:paraId="24BC0051" w14:textId="77777777" w:rsidTr="00004D15">
        <w:trPr>
          <w:trHeight w:val="503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4D20DD47" w14:textId="77777777" w:rsidR="00BD0C27" w:rsidRPr="009E305E" w:rsidRDefault="00BD0C27" w:rsidP="00BD0C27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Objednatel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</w:tcPr>
          <w:p w14:paraId="00D5CA3C" w14:textId="77777777" w:rsidR="00BD0C27" w:rsidRPr="0005644A" w:rsidRDefault="00BD0C27" w:rsidP="00BD0C27">
            <w:pPr>
              <w:spacing w:before="12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Název, adresa</w:t>
            </w:r>
            <w:r>
              <w:rPr>
                <w:rFonts w:cs="Times New Roman"/>
                <w:b/>
                <w:i/>
                <w:sz w:val="20"/>
                <w:szCs w:val="20"/>
              </w:rPr>
              <w:t>, IČO, pokud je přiděleno</w:t>
            </w:r>
          </w:p>
        </w:tc>
      </w:tr>
      <w:tr w:rsidR="00BD0C27" w:rsidRPr="0005644A" w14:paraId="5343F7A9" w14:textId="77777777" w:rsidTr="00004D15">
        <w:trPr>
          <w:trHeight w:val="408"/>
        </w:trPr>
        <w:tc>
          <w:tcPr>
            <w:tcW w:w="2689" w:type="dxa"/>
            <w:vMerge w:val="restart"/>
            <w:shd w:val="clear" w:color="auto" w:fill="C5E0B3" w:themeFill="accent6" w:themeFillTint="66"/>
          </w:tcPr>
          <w:p w14:paraId="5B64F6D2" w14:textId="77777777" w:rsidR="00BD0C27" w:rsidRDefault="00BD0C27" w:rsidP="00BD0C27">
            <w:pPr>
              <w:spacing w:before="120" w:after="0"/>
              <w:jc w:val="lef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Kontaktní osoba objednatele</w:t>
            </w:r>
          </w:p>
          <w:p w14:paraId="4B5DC200" w14:textId="77777777" w:rsidR="00BD0C27" w:rsidRPr="007F3DB9" w:rsidRDefault="00BD0C27" w:rsidP="00BD0C27">
            <w:pPr>
              <w:jc w:val="left"/>
              <w:rPr>
                <w:rFonts w:cs="Times New Roman"/>
                <w:i/>
                <w:sz w:val="18"/>
                <w:szCs w:val="18"/>
              </w:rPr>
            </w:pPr>
            <w:r w:rsidRPr="007F3DB9">
              <w:rPr>
                <w:rFonts w:cs="Times New Roman"/>
                <w:i/>
                <w:sz w:val="18"/>
                <w:szCs w:val="18"/>
              </w:rPr>
              <w:t>(pro možnost ověření v dotazníku uvedených informací)</w:t>
            </w: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6E844C7" w14:textId="77777777" w:rsidR="00BD0C27" w:rsidRPr="0005644A" w:rsidRDefault="00BD0C27" w:rsidP="00BD0C27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Jméno a příjmení</w:t>
            </w:r>
          </w:p>
        </w:tc>
        <w:tc>
          <w:tcPr>
            <w:tcW w:w="3754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7A36AC5" w14:textId="77777777" w:rsidR="00BD0C27" w:rsidRPr="0005644A" w:rsidRDefault="00BD0C27" w:rsidP="00BD0C27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E-mail</w:t>
            </w:r>
          </w:p>
        </w:tc>
      </w:tr>
      <w:tr w:rsidR="00BD0C27" w:rsidRPr="0005644A" w14:paraId="3C0FC903" w14:textId="77777777" w:rsidTr="00004D15">
        <w:trPr>
          <w:trHeight w:val="407"/>
        </w:trPr>
        <w:tc>
          <w:tcPr>
            <w:tcW w:w="2689" w:type="dxa"/>
            <w:vMerge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7180DE0A" w14:textId="77777777" w:rsidR="00BD0C27" w:rsidRDefault="00BD0C27" w:rsidP="00BD0C27">
            <w:pPr>
              <w:spacing w:before="12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7D3290E" w14:textId="1AEA0FB9" w:rsidR="00BD0C27" w:rsidRPr="0005644A" w:rsidRDefault="00241491" w:rsidP="00BD0C27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F</w:t>
            </w:r>
            <w:r w:rsidR="00BD0C27" w:rsidRPr="0005644A">
              <w:rPr>
                <w:rFonts w:cs="Times New Roman"/>
                <w:b/>
                <w:i/>
                <w:sz w:val="20"/>
                <w:szCs w:val="20"/>
              </w:rPr>
              <w:t>unkce</w:t>
            </w:r>
          </w:p>
        </w:tc>
        <w:tc>
          <w:tcPr>
            <w:tcW w:w="3754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ADAEF00" w14:textId="77777777" w:rsidR="00BD0C27" w:rsidRPr="0005644A" w:rsidRDefault="00BD0C27" w:rsidP="00BD0C27">
            <w:pPr>
              <w:spacing w:after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Mobil</w:t>
            </w:r>
          </w:p>
        </w:tc>
      </w:tr>
      <w:tr w:rsidR="00BD0C27" w:rsidRPr="0005644A" w14:paraId="1114C9EF" w14:textId="77777777" w:rsidTr="00004D15">
        <w:trPr>
          <w:trHeight w:val="503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449F553A" w14:textId="77777777" w:rsidR="00BD0C27" w:rsidRPr="009E305E" w:rsidRDefault="00BD0C27" w:rsidP="00BD0C27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Místo stavby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F956372" w14:textId="77777777" w:rsidR="00BD0C27" w:rsidRPr="0005644A" w:rsidRDefault="00BD0C27" w:rsidP="00BD0C27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 xml:space="preserve">Poštovní adresa, </w:t>
            </w:r>
            <w:r>
              <w:rPr>
                <w:rFonts w:cs="Times New Roman"/>
                <w:b/>
                <w:i/>
                <w:sz w:val="20"/>
                <w:szCs w:val="20"/>
              </w:rPr>
              <w:t>katastrální území, parcelní číslo</w:t>
            </w:r>
          </w:p>
        </w:tc>
      </w:tr>
      <w:tr w:rsidR="00BD0C27" w:rsidRPr="00B10CB9" w14:paraId="745D1639" w14:textId="77777777" w:rsidTr="00004D15">
        <w:trPr>
          <w:trHeight w:val="1580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5938E2B" w14:textId="77777777" w:rsidR="00BD0C27" w:rsidRPr="009E305E" w:rsidRDefault="00BD0C27" w:rsidP="00BD0C27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Popis předmětu plnění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8C1F83C" w14:textId="4DF4ED73" w:rsidR="00785B32" w:rsidRPr="00B10CB9" w:rsidRDefault="00BD0C27" w:rsidP="00785B32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B10CB9">
              <w:rPr>
                <w:rFonts w:cs="Times New Roman"/>
                <w:b/>
                <w:i/>
                <w:sz w:val="20"/>
                <w:szCs w:val="20"/>
              </w:rPr>
              <w:t xml:space="preserve">Stručně popsat rozsah </w:t>
            </w:r>
          </w:p>
        </w:tc>
      </w:tr>
      <w:tr w:rsidR="00CE1D78" w:rsidRPr="00B10CB9" w14:paraId="4CE40502" w14:textId="77777777" w:rsidTr="00252F32">
        <w:trPr>
          <w:trHeight w:val="841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965F4C3" w14:textId="393ED5E5" w:rsidR="00CE1D78" w:rsidRDefault="00CE1D78" w:rsidP="00D92CA7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CE1D78">
              <w:rPr>
                <w:rFonts w:cs="Times New Roman"/>
                <w:b/>
                <w:sz w:val="20"/>
                <w:szCs w:val="20"/>
              </w:rPr>
              <w:t xml:space="preserve">Byla projektová dokumentace pro provádění stavby zpracována metodikou BIM 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7E1C162" w14:textId="6D1A2379" w:rsidR="00D92CA7" w:rsidRDefault="00000000" w:rsidP="00252F32">
            <w:pPr>
              <w:spacing w:after="0"/>
              <w:ind w:left="33" w:firstLine="600"/>
              <w:jc w:val="left"/>
              <w:rPr>
                <w:rFonts w:ascii="Arial" w:hAnsi="Arial" w:cs="Arial"/>
                <w:bCs/>
                <w:sz w:val="32"/>
                <w:szCs w:val="32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2040935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F7190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D92CA7" w:rsidRPr="00252F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ANO</w:t>
            </w:r>
            <w:r w:rsidR="00D92CA7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="00D92CA7" w:rsidRPr="00252F32">
              <w:rPr>
                <w:rFonts w:cs="Calibri"/>
                <w:bCs/>
                <w:sz w:val="18"/>
                <w:szCs w:val="18"/>
              </w:rPr>
              <w:t>(</w:t>
            </w:r>
            <w:r w:rsidR="00252F32" w:rsidRPr="00252F32">
              <w:rPr>
                <w:rFonts w:cs="Calibri"/>
                <w:bCs/>
                <w:sz w:val="18"/>
                <w:szCs w:val="18"/>
              </w:rPr>
              <w:t>12</w:t>
            </w:r>
            <w:r w:rsidR="00D92CA7" w:rsidRPr="00252F32">
              <w:rPr>
                <w:rFonts w:cs="Calibri"/>
                <w:bCs/>
                <w:sz w:val="18"/>
                <w:szCs w:val="18"/>
              </w:rPr>
              <w:t xml:space="preserve"> bodů za uznanou</w:t>
            </w:r>
            <w:r w:rsidR="00D92CA7">
              <w:rPr>
                <w:rFonts w:cs="Calibri"/>
                <w:bCs/>
                <w:sz w:val="18"/>
                <w:szCs w:val="18"/>
              </w:rPr>
              <w:t xml:space="preserve"> </w:t>
            </w:r>
            <w:r w:rsidR="00252F32">
              <w:rPr>
                <w:rFonts w:cs="Calibri"/>
                <w:bCs/>
                <w:sz w:val="18"/>
                <w:szCs w:val="18"/>
              </w:rPr>
              <w:t>referenci)</w:t>
            </w:r>
          </w:p>
          <w:p w14:paraId="076BC7FE" w14:textId="013B87C2" w:rsidR="00CE1D78" w:rsidRPr="00B10CB9" w:rsidRDefault="00000000" w:rsidP="00252F32">
            <w:pPr>
              <w:spacing w:after="0"/>
              <w:ind w:left="33" w:hanging="141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1482969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F7190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D92CA7" w:rsidRPr="00252F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NE</w:t>
            </w:r>
            <w:r w:rsidR="00D92CA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252F32" w:rsidRPr="00252F32">
              <w:rPr>
                <w:rFonts w:asciiTheme="minorHAnsi" w:hAnsiTheme="minorHAnsi" w:cstheme="minorHAnsi"/>
                <w:bCs/>
                <w:sz w:val="18"/>
                <w:szCs w:val="18"/>
              </w:rPr>
              <w:t>(6 bodů za uznanou referenci)</w:t>
            </w:r>
          </w:p>
        </w:tc>
      </w:tr>
      <w:tr w:rsidR="00BD0C27" w:rsidRPr="001027B7" w14:paraId="10A9518C" w14:textId="77777777" w:rsidTr="00004D15">
        <w:trPr>
          <w:trHeight w:val="503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65634B2" w14:textId="4715CC8E" w:rsidR="00BD0C27" w:rsidRPr="00236187" w:rsidRDefault="00BD0C27" w:rsidP="00956D45">
            <w:pPr>
              <w:spacing w:before="120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sz w:val="20"/>
                <w:szCs w:val="20"/>
              </w:rPr>
              <w:t>Projektová dokumentace byla řádně dokončena a předána</w:t>
            </w:r>
            <w:r w:rsidR="00956D45">
              <w:rPr>
                <w:rFonts w:cs="Times New Roman"/>
                <w:b/>
                <w:sz w:val="20"/>
                <w:szCs w:val="20"/>
              </w:rPr>
              <w:t>:</w:t>
            </w:r>
            <w:r w:rsidRPr="00236187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4306BEE" w14:textId="77777777" w:rsidR="00BD0C27" w:rsidRPr="00236187" w:rsidRDefault="00BD0C27" w:rsidP="00BD0C27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i/>
                <w:sz w:val="20"/>
                <w:szCs w:val="20"/>
              </w:rPr>
              <w:t>Den, měsíc, rok</w:t>
            </w:r>
          </w:p>
        </w:tc>
      </w:tr>
      <w:tr w:rsidR="00620F3A" w:rsidRPr="001027B7" w14:paraId="15A76C97" w14:textId="77777777" w:rsidTr="00004D15">
        <w:trPr>
          <w:trHeight w:val="503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7A801724" w14:textId="4C95371E" w:rsidR="00620F3A" w:rsidRPr="00236187" w:rsidRDefault="00956D45" w:rsidP="007B1E2D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56D45">
              <w:rPr>
                <w:rFonts w:cs="Times New Roman"/>
                <w:b/>
                <w:sz w:val="20"/>
                <w:szCs w:val="20"/>
              </w:rPr>
              <w:t>Investiční náklad</w:t>
            </w:r>
            <w:r w:rsidR="00785B32">
              <w:rPr>
                <w:rFonts w:cs="Times New Roman"/>
                <w:b/>
                <w:sz w:val="20"/>
                <w:szCs w:val="20"/>
              </w:rPr>
              <w:t>y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F04C933" w14:textId="22840CE7" w:rsidR="00620F3A" w:rsidRPr="00236187" w:rsidRDefault="00956D45" w:rsidP="00BD0C27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……</w:t>
            </w:r>
          </w:p>
        </w:tc>
      </w:tr>
      <w:tr w:rsidR="00BD0C27" w:rsidRPr="00F57EE6" w14:paraId="5CC27F95" w14:textId="77777777" w:rsidTr="00004D15">
        <w:trPr>
          <w:trHeight w:val="1191"/>
        </w:trPr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2F3A8CF" w14:textId="68BC884C" w:rsidR="00620F3A" w:rsidRPr="00620F3A" w:rsidRDefault="00620F3A" w:rsidP="00620F3A">
            <w:pPr>
              <w:spacing w:before="120"/>
              <w:jc w:val="left"/>
              <w:rPr>
                <w:rFonts w:cs="Times New Roman"/>
                <w:b/>
                <w:i/>
                <w:sz w:val="20"/>
                <w:szCs w:val="20"/>
              </w:rPr>
            </w:pPr>
            <w:r w:rsidRPr="00620F3A">
              <w:rPr>
                <w:rFonts w:cs="Times New Roman"/>
                <w:b/>
                <w:i/>
                <w:sz w:val="20"/>
                <w:szCs w:val="20"/>
                <w:highlight w:val="yellow"/>
              </w:rPr>
              <w:t>Čestně prohlašuji,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že výše uveden</w:t>
            </w:r>
            <w:r w:rsidR="007B1E2D">
              <w:rPr>
                <w:rFonts w:cs="Times New Roman"/>
                <w:b/>
                <w:i/>
                <w:sz w:val="20"/>
                <w:szCs w:val="20"/>
              </w:rPr>
              <w:t>á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autorizovan</w:t>
            </w:r>
            <w:r w:rsidR="007B1E2D">
              <w:rPr>
                <w:rFonts w:cs="Times New Roman"/>
                <w:b/>
                <w:i/>
                <w:sz w:val="20"/>
                <w:szCs w:val="20"/>
              </w:rPr>
              <w:t>á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osob</w:t>
            </w:r>
            <w:r w:rsidR="007B1E2D">
              <w:rPr>
                <w:rFonts w:cs="Times New Roman"/>
                <w:b/>
                <w:i/>
                <w:sz w:val="20"/>
                <w:szCs w:val="20"/>
              </w:rPr>
              <w:t>a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se bud</w:t>
            </w:r>
            <w:r w:rsidR="0064198B">
              <w:rPr>
                <w:rFonts w:cs="Times New Roman"/>
                <w:b/>
                <w:i/>
                <w:sz w:val="20"/>
                <w:szCs w:val="20"/>
              </w:rPr>
              <w:t>e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osobně podílet na plnění veřejné zakázky, která je předmětem tohoto zadávacího řízení.</w:t>
            </w:r>
          </w:p>
          <w:p w14:paraId="25C04923" w14:textId="38A00A1B" w:rsidR="00BD0C27" w:rsidRPr="00F57EE6" w:rsidRDefault="00620F3A" w:rsidP="00620F3A">
            <w:pPr>
              <w:spacing w:before="120"/>
              <w:jc w:val="left"/>
              <w:rPr>
                <w:rFonts w:cs="Times New Roman"/>
                <w:i/>
                <w:sz w:val="20"/>
                <w:szCs w:val="20"/>
              </w:rPr>
            </w:pP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Dále </w:t>
            </w:r>
            <w:r w:rsidRPr="00620F3A">
              <w:rPr>
                <w:rFonts w:cs="Times New Roman"/>
                <w:b/>
                <w:i/>
                <w:sz w:val="20"/>
                <w:szCs w:val="20"/>
                <w:highlight w:val="yellow"/>
              </w:rPr>
              <w:t>čestně prohlašuji,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že tato zakázka splňuje výše uvedené požadované základní kritérium) a všechny informace níže vyplněné v dotazníku jsou pravdivé.</w:t>
            </w:r>
          </w:p>
        </w:tc>
      </w:tr>
      <w:bookmarkEnd w:id="0"/>
      <w:tr w:rsidR="00596A4C" w:rsidRPr="00252F32" w14:paraId="3B7EEECA" w14:textId="77777777" w:rsidTr="00596A4C">
        <w:trPr>
          <w:trHeight w:val="503"/>
        </w:trPr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EE96971" w14:textId="7DAE24FE" w:rsidR="00451ED1" w:rsidRPr="00451ED1" w:rsidRDefault="00596A4C" w:rsidP="00451ED1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210DC">
              <w:rPr>
                <w:rFonts w:cs="Times New Roman"/>
                <w:b/>
                <w:sz w:val="24"/>
                <w:szCs w:val="24"/>
              </w:rPr>
              <w:t xml:space="preserve">Zakázka (zkušenost) č. </w:t>
            </w:r>
            <w:r w:rsidR="00451ED1">
              <w:rPr>
                <w:rFonts w:cs="Times New Roman"/>
                <w:b/>
                <w:sz w:val="24"/>
                <w:szCs w:val="24"/>
              </w:rPr>
              <w:t>2</w:t>
            </w:r>
          </w:p>
        </w:tc>
      </w:tr>
      <w:tr w:rsidR="00596A4C" w:rsidRPr="00F57EE6" w14:paraId="1401C37D" w14:textId="77777777" w:rsidTr="00596A4C">
        <w:trPr>
          <w:trHeight w:val="503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0F9B93F4" w14:textId="77777777" w:rsidR="00596A4C" w:rsidRPr="00252F32" w:rsidRDefault="00596A4C" w:rsidP="00596A4C">
            <w:pPr>
              <w:spacing w:before="120" w:after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Hlavní inženýr projektu </w:t>
            </w:r>
            <w:r w:rsidRPr="00CE1D78">
              <w:rPr>
                <w:rFonts w:cs="Times New Roman"/>
                <w:b/>
                <w:sz w:val="20"/>
                <w:szCs w:val="20"/>
              </w:rPr>
              <w:t>(vedoucí projektant)</w:t>
            </w:r>
            <w:r>
              <w:rPr>
                <w:rFonts w:cs="Times New Roman"/>
                <w:b/>
                <w:sz w:val="20"/>
                <w:szCs w:val="20"/>
              </w:rPr>
              <w:t xml:space="preserve"> - o</w:t>
            </w:r>
            <w:r w:rsidRPr="00A91E6A">
              <w:rPr>
                <w:rFonts w:cs="Times New Roman"/>
                <w:b/>
                <w:sz w:val="20"/>
                <w:szCs w:val="20"/>
              </w:rPr>
              <w:t>sob</w:t>
            </w:r>
            <w:r>
              <w:rPr>
                <w:rFonts w:cs="Times New Roman"/>
                <w:b/>
                <w:sz w:val="20"/>
                <w:szCs w:val="20"/>
              </w:rPr>
              <w:t>a</w:t>
            </w:r>
            <w:r w:rsidRPr="00A91E6A">
              <w:rPr>
                <w:rFonts w:cs="Times New Roman"/>
                <w:b/>
                <w:sz w:val="20"/>
                <w:szCs w:val="20"/>
              </w:rPr>
              <w:t>, kter</w:t>
            </w:r>
            <w:r>
              <w:rPr>
                <w:rFonts w:cs="Times New Roman"/>
                <w:b/>
                <w:sz w:val="20"/>
                <w:szCs w:val="20"/>
              </w:rPr>
              <w:t>ou</w:t>
            </w:r>
            <w:r w:rsidRPr="00A91E6A">
              <w:rPr>
                <w:rFonts w:cs="Times New Roman"/>
                <w:b/>
                <w:sz w:val="20"/>
                <w:szCs w:val="20"/>
              </w:rPr>
              <w:t xml:space="preserve"> byla plněna technická kvalifikace</w:t>
            </w:r>
            <w:r>
              <w:rPr>
                <w:rFonts w:cs="Times New Roman"/>
                <w:b/>
                <w:sz w:val="20"/>
                <w:szCs w:val="20"/>
              </w:rPr>
              <w:t xml:space="preserve"> a je uvedená v seznamu – Příloha č. 3 ZD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E879F93" w14:textId="77777777" w:rsidR="00596A4C" w:rsidRPr="00F57EE6" w:rsidRDefault="00596A4C" w:rsidP="00596A4C">
            <w:pPr>
              <w:spacing w:before="120"/>
              <w:jc w:val="center"/>
              <w:rPr>
                <w:rFonts w:cs="Times New Roman"/>
                <w:b/>
                <w:highlight w:val="green"/>
              </w:rPr>
            </w:pPr>
            <w:r w:rsidRPr="00F57EE6">
              <w:rPr>
                <w:rFonts w:cs="Times New Roman"/>
                <w:b/>
                <w:i/>
              </w:rPr>
              <w:t>Jméno a příjmení, autorizace č.</w:t>
            </w:r>
            <w:r>
              <w:rPr>
                <w:rFonts w:cs="Times New Roman"/>
                <w:b/>
                <w:i/>
              </w:rPr>
              <w:t xml:space="preserve"> …</w:t>
            </w:r>
          </w:p>
        </w:tc>
      </w:tr>
      <w:tr w:rsidR="00596A4C" w:rsidRPr="0034433A" w14:paraId="28EE855E" w14:textId="77777777" w:rsidTr="00596A4C">
        <w:trPr>
          <w:trHeight w:val="503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22B55A45" w14:textId="77777777" w:rsidR="00596A4C" w:rsidRPr="009E305E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Název zakázky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</w:tcPr>
          <w:p w14:paraId="2254C3F6" w14:textId="77777777" w:rsidR="00596A4C" w:rsidRPr="0034433A" w:rsidRDefault="00596A4C" w:rsidP="00596A4C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34433A">
              <w:rPr>
                <w:rFonts w:cs="Times New Roman"/>
                <w:b/>
                <w:sz w:val="24"/>
                <w:szCs w:val="24"/>
              </w:rPr>
              <w:t>……….</w:t>
            </w:r>
          </w:p>
        </w:tc>
      </w:tr>
      <w:tr w:rsidR="00596A4C" w:rsidRPr="0005644A" w14:paraId="2E7172B6" w14:textId="77777777" w:rsidTr="00596A4C">
        <w:trPr>
          <w:trHeight w:val="503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17F282F" w14:textId="77777777" w:rsidR="00596A4C" w:rsidRPr="009E305E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lastRenderedPageBreak/>
              <w:t>Objednatel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</w:tcPr>
          <w:p w14:paraId="66358663" w14:textId="77777777" w:rsidR="00596A4C" w:rsidRPr="0005644A" w:rsidRDefault="00596A4C" w:rsidP="00596A4C">
            <w:pPr>
              <w:spacing w:before="12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Název, adresa</w:t>
            </w:r>
            <w:r>
              <w:rPr>
                <w:rFonts w:cs="Times New Roman"/>
                <w:b/>
                <w:i/>
                <w:sz w:val="20"/>
                <w:szCs w:val="20"/>
              </w:rPr>
              <w:t>, IČO, pokud je přiděleno</w:t>
            </w:r>
          </w:p>
        </w:tc>
      </w:tr>
      <w:tr w:rsidR="00596A4C" w:rsidRPr="0005644A" w14:paraId="14A9FF9E" w14:textId="77777777" w:rsidTr="00596A4C">
        <w:trPr>
          <w:trHeight w:val="408"/>
        </w:trPr>
        <w:tc>
          <w:tcPr>
            <w:tcW w:w="2689" w:type="dxa"/>
            <w:vMerge w:val="restart"/>
            <w:shd w:val="clear" w:color="auto" w:fill="C5E0B3" w:themeFill="accent6" w:themeFillTint="66"/>
          </w:tcPr>
          <w:p w14:paraId="514A756D" w14:textId="77777777" w:rsidR="00596A4C" w:rsidRDefault="00596A4C" w:rsidP="00596A4C">
            <w:pPr>
              <w:spacing w:before="120" w:after="0"/>
              <w:jc w:val="lef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Kontaktní osoba objednatele</w:t>
            </w:r>
          </w:p>
          <w:p w14:paraId="3087B11D" w14:textId="77777777" w:rsidR="00596A4C" w:rsidRPr="007F3DB9" w:rsidRDefault="00596A4C" w:rsidP="00596A4C">
            <w:pPr>
              <w:jc w:val="left"/>
              <w:rPr>
                <w:rFonts w:cs="Times New Roman"/>
                <w:i/>
                <w:sz w:val="18"/>
                <w:szCs w:val="18"/>
              </w:rPr>
            </w:pPr>
            <w:r w:rsidRPr="007F3DB9">
              <w:rPr>
                <w:rFonts w:cs="Times New Roman"/>
                <w:i/>
                <w:sz w:val="18"/>
                <w:szCs w:val="18"/>
              </w:rPr>
              <w:t>(pro možnost ověření v dotazníku uvedených informací)</w:t>
            </w: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0A26932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Jméno a příjmení</w:t>
            </w:r>
          </w:p>
        </w:tc>
        <w:tc>
          <w:tcPr>
            <w:tcW w:w="3754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1AA7DD4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E-mail</w:t>
            </w:r>
          </w:p>
        </w:tc>
      </w:tr>
      <w:tr w:rsidR="00596A4C" w:rsidRPr="0005644A" w14:paraId="00114AE8" w14:textId="77777777" w:rsidTr="00596A4C">
        <w:trPr>
          <w:trHeight w:val="407"/>
        </w:trPr>
        <w:tc>
          <w:tcPr>
            <w:tcW w:w="2689" w:type="dxa"/>
            <w:vMerge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8BFFC75" w14:textId="77777777" w:rsidR="00596A4C" w:rsidRDefault="00596A4C" w:rsidP="00596A4C">
            <w:pPr>
              <w:spacing w:before="12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844E6D9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Funkce</w:t>
            </w:r>
          </w:p>
        </w:tc>
        <w:tc>
          <w:tcPr>
            <w:tcW w:w="3754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6590492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Mobil</w:t>
            </w:r>
          </w:p>
        </w:tc>
      </w:tr>
      <w:tr w:rsidR="00596A4C" w:rsidRPr="0005644A" w14:paraId="44132777" w14:textId="77777777" w:rsidTr="00596A4C">
        <w:trPr>
          <w:trHeight w:val="503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32734F0B" w14:textId="77777777" w:rsidR="00596A4C" w:rsidRPr="009E305E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Místo stavby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CAC2BA6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 xml:space="preserve">Poštovní adresa, </w:t>
            </w:r>
            <w:r>
              <w:rPr>
                <w:rFonts w:cs="Times New Roman"/>
                <w:b/>
                <w:i/>
                <w:sz w:val="20"/>
                <w:szCs w:val="20"/>
              </w:rPr>
              <w:t>katastrální území, parcelní číslo</w:t>
            </w:r>
          </w:p>
        </w:tc>
      </w:tr>
      <w:tr w:rsidR="00596A4C" w:rsidRPr="00B10CB9" w14:paraId="730E2AE3" w14:textId="77777777" w:rsidTr="00596A4C">
        <w:trPr>
          <w:trHeight w:val="1580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2DDDE7DC" w14:textId="77777777" w:rsidR="00596A4C" w:rsidRPr="009E305E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Popis předmětu plnění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5149E6A" w14:textId="77777777" w:rsidR="00596A4C" w:rsidRPr="00B10CB9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B10CB9">
              <w:rPr>
                <w:rFonts w:cs="Times New Roman"/>
                <w:b/>
                <w:i/>
                <w:sz w:val="20"/>
                <w:szCs w:val="20"/>
              </w:rPr>
              <w:t xml:space="preserve">Stručně popsat rozsah </w:t>
            </w:r>
          </w:p>
        </w:tc>
      </w:tr>
      <w:tr w:rsidR="00596A4C" w:rsidRPr="00B10CB9" w14:paraId="01F01BEE" w14:textId="77777777" w:rsidTr="00596A4C">
        <w:trPr>
          <w:trHeight w:val="841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01903344" w14:textId="77777777" w:rsidR="00596A4C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CE1D78">
              <w:rPr>
                <w:rFonts w:cs="Times New Roman"/>
                <w:b/>
                <w:sz w:val="20"/>
                <w:szCs w:val="20"/>
              </w:rPr>
              <w:t xml:space="preserve">Byla projektová dokumentace pro provádění stavby zpracována metodikou BIM 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40B614B" w14:textId="77777777" w:rsidR="00596A4C" w:rsidRDefault="00000000" w:rsidP="00596A4C">
            <w:pPr>
              <w:spacing w:after="0"/>
              <w:ind w:left="33" w:firstLine="600"/>
              <w:jc w:val="left"/>
              <w:rPr>
                <w:rFonts w:ascii="Arial" w:hAnsi="Arial" w:cs="Arial"/>
                <w:bCs/>
                <w:sz w:val="32"/>
                <w:szCs w:val="32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-1974048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6A4C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596A4C" w:rsidRPr="00252F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ANO</w:t>
            </w:r>
            <w:r w:rsidR="00596A4C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="00596A4C" w:rsidRPr="00252F32">
              <w:rPr>
                <w:rFonts w:cs="Calibri"/>
                <w:bCs/>
                <w:sz w:val="18"/>
                <w:szCs w:val="18"/>
              </w:rPr>
              <w:t>(12 bodů za uznanou</w:t>
            </w:r>
            <w:r w:rsidR="00596A4C">
              <w:rPr>
                <w:rFonts w:cs="Calibri"/>
                <w:bCs/>
                <w:sz w:val="18"/>
                <w:szCs w:val="18"/>
              </w:rPr>
              <w:t xml:space="preserve"> referenci)</w:t>
            </w:r>
          </w:p>
          <w:p w14:paraId="13A02675" w14:textId="77777777" w:rsidR="00596A4C" w:rsidRPr="00B10CB9" w:rsidRDefault="00000000" w:rsidP="00596A4C">
            <w:pPr>
              <w:spacing w:after="0"/>
              <w:ind w:left="33" w:hanging="141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-1227679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6A4C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596A4C" w:rsidRPr="00252F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NE</w:t>
            </w:r>
            <w:r w:rsidR="00596A4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596A4C" w:rsidRPr="00252F32">
              <w:rPr>
                <w:rFonts w:asciiTheme="minorHAnsi" w:hAnsiTheme="minorHAnsi" w:cstheme="minorHAnsi"/>
                <w:bCs/>
                <w:sz w:val="18"/>
                <w:szCs w:val="18"/>
              </w:rPr>
              <w:t>(6 bodů za uznanou referenci)</w:t>
            </w:r>
          </w:p>
        </w:tc>
      </w:tr>
      <w:tr w:rsidR="00596A4C" w:rsidRPr="00236187" w14:paraId="3B6FA51B" w14:textId="77777777" w:rsidTr="00596A4C">
        <w:trPr>
          <w:trHeight w:val="503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736C24E1" w14:textId="77777777" w:rsidR="00596A4C" w:rsidRPr="00236187" w:rsidRDefault="00596A4C" w:rsidP="00596A4C">
            <w:pPr>
              <w:spacing w:before="120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sz w:val="20"/>
                <w:szCs w:val="20"/>
              </w:rPr>
              <w:t>Projektová dokumentace byla řádně dokončena a předána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  <w:r w:rsidRPr="00236187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6CFC2C4" w14:textId="77777777" w:rsidR="00596A4C" w:rsidRPr="00236187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i/>
                <w:sz w:val="20"/>
                <w:szCs w:val="20"/>
              </w:rPr>
              <w:t>Den, měsíc, rok</w:t>
            </w:r>
          </w:p>
        </w:tc>
      </w:tr>
      <w:tr w:rsidR="00596A4C" w:rsidRPr="00236187" w14:paraId="73DB0D19" w14:textId="77777777" w:rsidTr="00596A4C">
        <w:trPr>
          <w:trHeight w:val="503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451DD6B9" w14:textId="77777777" w:rsidR="00596A4C" w:rsidRPr="00236187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56D45">
              <w:rPr>
                <w:rFonts w:cs="Times New Roman"/>
                <w:b/>
                <w:sz w:val="20"/>
                <w:szCs w:val="20"/>
              </w:rPr>
              <w:t>Investiční náklad</w:t>
            </w:r>
            <w:r>
              <w:rPr>
                <w:rFonts w:cs="Times New Roman"/>
                <w:b/>
                <w:sz w:val="20"/>
                <w:szCs w:val="20"/>
              </w:rPr>
              <w:t>y: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4C34FD9" w14:textId="77777777" w:rsidR="00596A4C" w:rsidRPr="00236187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……</w:t>
            </w:r>
          </w:p>
        </w:tc>
      </w:tr>
      <w:tr w:rsidR="00596A4C" w:rsidRPr="00F57EE6" w14:paraId="16DAB777" w14:textId="77777777" w:rsidTr="00596A4C">
        <w:trPr>
          <w:trHeight w:val="1191"/>
        </w:trPr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35926D0C" w14:textId="77777777" w:rsidR="00596A4C" w:rsidRPr="00620F3A" w:rsidRDefault="00596A4C" w:rsidP="00596A4C">
            <w:pPr>
              <w:spacing w:before="120"/>
              <w:jc w:val="left"/>
              <w:rPr>
                <w:rFonts w:cs="Times New Roman"/>
                <w:b/>
                <w:i/>
                <w:sz w:val="20"/>
                <w:szCs w:val="20"/>
              </w:rPr>
            </w:pPr>
            <w:r w:rsidRPr="00620F3A">
              <w:rPr>
                <w:rFonts w:cs="Times New Roman"/>
                <w:b/>
                <w:i/>
                <w:sz w:val="20"/>
                <w:szCs w:val="20"/>
                <w:highlight w:val="yellow"/>
              </w:rPr>
              <w:t>Čestně prohlašuji,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že výše uveden</w:t>
            </w:r>
            <w:r>
              <w:rPr>
                <w:rFonts w:cs="Times New Roman"/>
                <w:b/>
                <w:i/>
                <w:sz w:val="20"/>
                <w:szCs w:val="20"/>
              </w:rPr>
              <w:t>á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autorizovan</w:t>
            </w:r>
            <w:r>
              <w:rPr>
                <w:rFonts w:cs="Times New Roman"/>
                <w:b/>
                <w:i/>
                <w:sz w:val="20"/>
                <w:szCs w:val="20"/>
              </w:rPr>
              <w:t>á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osob</w:t>
            </w:r>
            <w:r>
              <w:rPr>
                <w:rFonts w:cs="Times New Roman"/>
                <w:b/>
                <w:i/>
                <w:sz w:val="20"/>
                <w:szCs w:val="20"/>
              </w:rPr>
              <w:t>a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se bud</w:t>
            </w:r>
            <w:r>
              <w:rPr>
                <w:rFonts w:cs="Times New Roman"/>
                <w:b/>
                <w:i/>
                <w:sz w:val="20"/>
                <w:szCs w:val="20"/>
              </w:rPr>
              <w:t>e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osobně podílet na plnění veřejné zakázky, která je předmětem tohoto zadávacího řízení.</w:t>
            </w:r>
          </w:p>
          <w:p w14:paraId="4D6E2DAA" w14:textId="77777777" w:rsidR="00596A4C" w:rsidRPr="00F57EE6" w:rsidRDefault="00596A4C" w:rsidP="00596A4C">
            <w:pPr>
              <w:spacing w:before="120"/>
              <w:jc w:val="left"/>
              <w:rPr>
                <w:rFonts w:cs="Times New Roman"/>
                <w:i/>
                <w:sz w:val="20"/>
                <w:szCs w:val="20"/>
              </w:rPr>
            </w:pP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Dále </w:t>
            </w:r>
            <w:r w:rsidRPr="00620F3A">
              <w:rPr>
                <w:rFonts w:cs="Times New Roman"/>
                <w:b/>
                <w:i/>
                <w:sz w:val="20"/>
                <w:szCs w:val="20"/>
                <w:highlight w:val="yellow"/>
              </w:rPr>
              <w:t>čestně prohlašuji,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že tato zakázka splňuje výše uvedené požadované základní kritérium) a všechny informace níže vyplněné v dotazníku jsou pravdivé.</w:t>
            </w:r>
          </w:p>
        </w:tc>
      </w:tr>
      <w:tr w:rsidR="00596A4C" w:rsidRPr="00252F32" w14:paraId="6A3AF5EA" w14:textId="77777777" w:rsidTr="00451ED1">
        <w:trPr>
          <w:trHeight w:val="503"/>
        </w:trPr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40AA8EF4" w14:textId="221CE35B" w:rsidR="00596A4C" w:rsidRPr="00451ED1" w:rsidRDefault="00596A4C" w:rsidP="00451ED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2210DC">
              <w:rPr>
                <w:rFonts w:cs="Times New Roman"/>
                <w:b/>
                <w:sz w:val="24"/>
                <w:szCs w:val="24"/>
              </w:rPr>
              <w:t xml:space="preserve">Zakázka (zkušenost) č. </w:t>
            </w:r>
            <w:r>
              <w:rPr>
                <w:rFonts w:cs="Times New Roman"/>
                <w:b/>
                <w:sz w:val="24"/>
                <w:szCs w:val="24"/>
              </w:rPr>
              <w:t>3</w:t>
            </w:r>
          </w:p>
        </w:tc>
      </w:tr>
      <w:tr w:rsidR="00596A4C" w:rsidRPr="00F57EE6" w14:paraId="5A0D2969" w14:textId="77777777" w:rsidTr="00596A4C">
        <w:trPr>
          <w:trHeight w:val="503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72F8F296" w14:textId="77777777" w:rsidR="00596A4C" w:rsidRPr="00252F32" w:rsidRDefault="00596A4C" w:rsidP="00596A4C">
            <w:pPr>
              <w:spacing w:before="120" w:after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Hlavní inženýr projektu </w:t>
            </w:r>
            <w:r w:rsidRPr="00CE1D78">
              <w:rPr>
                <w:rFonts w:cs="Times New Roman"/>
                <w:b/>
                <w:sz w:val="20"/>
                <w:szCs w:val="20"/>
              </w:rPr>
              <w:t>(vedoucí projektant)</w:t>
            </w:r>
            <w:r>
              <w:rPr>
                <w:rFonts w:cs="Times New Roman"/>
                <w:b/>
                <w:sz w:val="20"/>
                <w:szCs w:val="20"/>
              </w:rPr>
              <w:t xml:space="preserve"> - o</w:t>
            </w:r>
            <w:r w:rsidRPr="00A91E6A">
              <w:rPr>
                <w:rFonts w:cs="Times New Roman"/>
                <w:b/>
                <w:sz w:val="20"/>
                <w:szCs w:val="20"/>
              </w:rPr>
              <w:t>sob</w:t>
            </w:r>
            <w:r>
              <w:rPr>
                <w:rFonts w:cs="Times New Roman"/>
                <w:b/>
                <w:sz w:val="20"/>
                <w:szCs w:val="20"/>
              </w:rPr>
              <w:t>a</w:t>
            </w:r>
            <w:r w:rsidRPr="00A91E6A">
              <w:rPr>
                <w:rFonts w:cs="Times New Roman"/>
                <w:b/>
                <w:sz w:val="20"/>
                <w:szCs w:val="20"/>
              </w:rPr>
              <w:t>, kter</w:t>
            </w:r>
            <w:r>
              <w:rPr>
                <w:rFonts w:cs="Times New Roman"/>
                <w:b/>
                <w:sz w:val="20"/>
                <w:szCs w:val="20"/>
              </w:rPr>
              <w:t>ou</w:t>
            </w:r>
            <w:r w:rsidRPr="00A91E6A">
              <w:rPr>
                <w:rFonts w:cs="Times New Roman"/>
                <w:b/>
                <w:sz w:val="20"/>
                <w:szCs w:val="20"/>
              </w:rPr>
              <w:t xml:space="preserve"> byla plněna technická kvalifikace</w:t>
            </w:r>
            <w:r>
              <w:rPr>
                <w:rFonts w:cs="Times New Roman"/>
                <w:b/>
                <w:sz w:val="20"/>
                <w:szCs w:val="20"/>
              </w:rPr>
              <w:t xml:space="preserve"> a je uvedená v seznamu – Příloha č. 3 ZD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37F69DD" w14:textId="77777777" w:rsidR="00596A4C" w:rsidRPr="00F57EE6" w:rsidRDefault="00596A4C" w:rsidP="00596A4C">
            <w:pPr>
              <w:spacing w:before="120"/>
              <w:jc w:val="center"/>
              <w:rPr>
                <w:rFonts w:cs="Times New Roman"/>
                <w:b/>
                <w:highlight w:val="green"/>
              </w:rPr>
            </w:pPr>
            <w:r w:rsidRPr="00F57EE6">
              <w:rPr>
                <w:rFonts w:cs="Times New Roman"/>
                <w:b/>
                <w:i/>
              </w:rPr>
              <w:t>Jméno a příjmení, autorizace č.</w:t>
            </w:r>
            <w:r>
              <w:rPr>
                <w:rFonts w:cs="Times New Roman"/>
                <w:b/>
                <w:i/>
              </w:rPr>
              <w:t xml:space="preserve"> …</w:t>
            </w:r>
          </w:p>
        </w:tc>
      </w:tr>
      <w:tr w:rsidR="00596A4C" w:rsidRPr="0034433A" w14:paraId="75732E7A" w14:textId="77777777" w:rsidTr="00596A4C">
        <w:trPr>
          <w:trHeight w:val="503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45FA9116" w14:textId="77777777" w:rsidR="00596A4C" w:rsidRPr="009E305E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Název zakázky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</w:tcPr>
          <w:p w14:paraId="389CE112" w14:textId="77777777" w:rsidR="00596A4C" w:rsidRPr="0034433A" w:rsidRDefault="00596A4C" w:rsidP="00596A4C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34433A">
              <w:rPr>
                <w:rFonts w:cs="Times New Roman"/>
                <w:b/>
                <w:sz w:val="24"/>
                <w:szCs w:val="24"/>
              </w:rPr>
              <w:t>……….</w:t>
            </w:r>
          </w:p>
        </w:tc>
      </w:tr>
      <w:tr w:rsidR="00596A4C" w:rsidRPr="0005644A" w14:paraId="19B2D993" w14:textId="77777777" w:rsidTr="00596A4C">
        <w:trPr>
          <w:trHeight w:val="503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ECAEE56" w14:textId="77777777" w:rsidR="00596A4C" w:rsidRPr="009E305E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Objednatel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</w:tcPr>
          <w:p w14:paraId="2A26485D" w14:textId="77777777" w:rsidR="00596A4C" w:rsidRPr="0005644A" w:rsidRDefault="00596A4C" w:rsidP="00596A4C">
            <w:pPr>
              <w:spacing w:before="12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Název, adresa</w:t>
            </w:r>
            <w:r>
              <w:rPr>
                <w:rFonts w:cs="Times New Roman"/>
                <w:b/>
                <w:i/>
                <w:sz w:val="20"/>
                <w:szCs w:val="20"/>
              </w:rPr>
              <w:t>, IČO, pokud je přiděleno</w:t>
            </w:r>
          </w:p>
        </w:tc>
      </w:tr>
      <w:tr w:rsidR="00596A4C" w:rsidRPr="0005644A" w14:paraId="23FD412A" w14:textId="77777777" w:rsidTr="00596A4C">
        <w:trPr>
          <w:trHeight w:val="408"/>
        </w:trPr>
        <w:tc>
          <w:tcPr>
            <w:tcW w:w="2689" w:type="dxa"/>
            <w:vMerge w:val="restart"/>
            <w:shd w:val="clear" w:color="auto" w:fill="C5E0B3" w:themeFill="accent6" w:themeFillTint="66"/>
          </w:tcPr>
          <w:p w14:paraId="7D51A24F" w14:textId="77777777" w:rsidR="00596A4C" w:rsidRDefault="00596A4C" w:rsidP="00596A4C">
            <w:pPr>
              <w:spacing w:before="120" w:after="0"/>
              <w:jc w:val="lef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Kontaktní osoba objednatele</w:t>
            </w:r>
          </w:p>
          <w:p w14:paraId="3FCC9C99" w14:textId="77777777" w:rsidR="00596A4C" w:rsidRPr="007F3DB9" w:rsidRDefault="00596A4C" w:rsidP="00596A4C">
            <w:pPr>
              <w:jc w:val="left"/>
              <w:rPr>
                <w:rFonts w:cs="Times New Roman"/>
                <w:i/>
                <w:sz w:val="18"/>
                <w:szCs w:val="18"/>
              </w:rPr>
            </w:pPr>
            <w:r w:rsidRPr="007F3DB9">
              <w:rPr>
                <w:rFonts w:cs="Times New Roman"/>
                <w:i/>
                <w:sz w:val="18"/>
                <w:szCs w:val="18"/>
              </w:rPr>
              <w:t>(pro možnost ověření v dotazníku uvedených informací)</w:t>
            </w: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7A062A4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Jméno a příjmení</w:t>
            </w:r>
          </w:p>
        </w:tc>
        <w:tc>
          <w:tcPr>
            <w:tcW w:w="3754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EF4E4E0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E-mail</w:t>
            </w:r>
          </w:p>
        </w:tc>
      </w:tr>
      <w:tr w:rsidR="00596A4C" w:rsidRPr="0005644A" w14:paraId="3D39EB58" w14:textId="77777777" w:rsidTr="00596A4C">
        <w:trPr>
          <w:trHeight w:val="407"/>
        </w:trPr>
        <w:tc>
          <w:tcPr>
            <w:tcW w:w="2689" w:type="dxa"/>
            <w:vMerge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45B9AF4A" w14:textId="77777777" w:rsidR="00596A4C" w:rsidRDefault="00596A4C" w:rsidP="00596A4C">
            <w:pPr>
              <w:spacing w:before="12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F868B36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Funkce</w:t>
            </w:r>
          </w:p>
        </w:tc>
        <w:tc>
          <w:tcPr>
            <w:tcW w:w="3754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79794F2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Mobil</w:t>
            </w:r>
          </w:p>
        </w:tc>
      </w:tr>
      <w:tr w:rsidR="00596A4C" w:rsidRPr="0005644A" w14:paraId="04E88667" w14:textId="77777777" w:rsidTr="00596A4C">
        <w:trPr>
          <w:trHeight w:val="503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72066A3B" w14:textId="77777777" w:rsidR="00596A4C" w:rsidRPr="009E305E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Místo stavby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B263C69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 xml:space="preserve">Poštovní adresa, </w:t>
            </w:r>
            <w:r>
              <w:rPr>
                <w:rFonts w:cs="Times New Roman"/>
                <w:b/>
                <w:i/>
                <w:sz w:val="20"/>
                <w:szCs w:val="20"/>
              </w:rPr>
              <w:t>katastrální území, parcelní číslo</w:t>
            </w:r>
          </w:p>
        </w:tc>
      </w:tr>
      <w:tr w:rsidR="00596A4C" w:rsidRPr="00B10CB9" w14:paraId="3F1EB1F5" w14:textId="77777777" w:rsidTr="00596A4C">
        <w:trPr>
          <w:trHeight w:val="1580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778D370" w14:textId="77777777" w:rsidR="00596A4C" w:rsidRPr="009E305E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Popis předmětu plnění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1546E78" w14:textId="77777777" w:rsidR="00596A4C" w:rsidRPr="00B10CB9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B10CB9">
              <w:rPr>
                <w:rFonts w:cs="Times New Roman"/>
                <w:b/>
                <w:i/>
                <w:sz w:val="20"/>
                <w:szCs w:val="20"/>
              </w:rPr>
              <w:t xml:space="preserve">Stručně popsat rozsah </w:t>
            </w:r>
          </w:p>
        </w:tc>
      </w:tr>
      <w:tr w:rsidR="00596A4C" w:rsidRPr="00B10CB9" w14:paraId="4C1403DC" w14:textId="77777777" w:rsidTr="00596A4C">
        <w:trPr>
          <w:trHeight w:val="841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179DDEF8" w14:textId="77777777" w:rsidR="00596A4C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CE1D78">
              <w:rPr>
                <w:rFonts w:cs="Times New Roman"/>
                <w:b/>
                <w:sz w:val="20"/>
                <w:szCs w:val="20"/>
              </w:rPr>
              <w:t xml:space="preserve">Byla projektová dokumentace pro provádění stavby zpracována metodikou BIM 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E7F9734" w14:textId="77777777" w:rsidR="00596A4C" w:rsidRDefault="00000000" w:rsidP="00596A4C">
            <w:pPr>
              <w:spacing w:after="0"/>
              <w:ind w:left="33" w:firstLine="600"/>
              <w:jc w:val="left"/>
              <w:rPr>
                <w:rFonts w:ascii="Arial" w:hAnsi="Arial" w:cs="Arial"/>
                <w:bCs/>
                <w:sz w:val="32"/>
                <w:szCs w:val="32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-1618215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6A4C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596A4C" w:rsidRPr="00252F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ANO</w:t>
            </w:r>
            <w:r w:rsidR="00596A4C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="00596A4C" w:rsidRPr="00252F32">
              <w:rPr>
                <w:rFonts w:cs="Calibri"/>
                <w:bCs/>
                <w:sz w:val="18"/>
                <w:szCs w:val="18"/>
              </w:rPr>
              <w:t>(12 bodů za uznanou</w:t>
            </w:r>
            <w:r w:rsidR="00596A4C">
              <w:rPr>
                <w:rFonts w:cs="Calibri"/>
                <w:bCs/>
                <w:sz w:val="18"/>
                <w:szCs w:val="18"/>
              </w:rPr>
              <w:t xml:space="preserve"> referenci)</w:t>
            </w:r>
          </w:p>
          <w:p w14:paraId="1FD867D4" w14:textId="77777777" w:rsidR="00596A4C" w:rsidRPr="00B10CB9" w:rsidRDefault="00000000" w:rsidP="00596A4C">
            <w:pPr>
              <w:spacing w:after="0"/>
              <w:ind w:left="33" w:hanging="141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-1250115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6A4C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596A4C" w:rsidRPr="00252F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NE</w:t>
            </w:r>
            <w:r w:rsidR="00596A4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596A4C" w:rsidRPr="00252F32">
              <w:rPr>
                <w:rFonts w:asciiTheme="minorHAnsi" w:hAnsiTheme="minorHAnsi" w:cstheme="minorHAnsi"/>
                <w:bCs/>
                <w:sz w:val="18"/>
                <w:szCs w:val="18"/>
              </w:rPr>
              <w:t>(6 bodů za uznanou referenci)</w:t>
            </w:r>
          </w:p>
        </w:tc>
      </w:tr>
      <w:tr w:rsidR="00596A4C" w:rsidRPr="00236187" w14:paraId="55EC74A8" w14:textId="77777777" w:rsidTr="00596A4C">
        <w:trPr>
          <w:trHeight w:val="503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36E4F294" w14:textId="77777777" w:rsidR="00596A4C" w:rsidRPr="00236187" w:rsidRDefault="00596A4C" w:rsidP="00596A4C">
            <w:pPr>
              <w:spacing w:before="120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sz w:val="20"/>
                <w:szCs w:val="20"/>
              </w:rPr>
              <w:t>Projektová dokumentace byla řádně dokončena a předána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  <w:r w:rsidRPr="00236187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83AE193" w14:textId="77777777" w:rsidR="00596A4C" w:rsidRPr="00236187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i/>
                <w:sz w:val="20"/>
                <w:szCs w:val="20"/>
              </w:rPr>
              <w:t>Den, měsíc, rok</w:t>
            </w:r>
          </w:p>
        </w:tc>
      </w:tr>
      <w:tr w:rsidR="00596A4C" w:rsidRPr="00236187" w14:paraId="0E14E26E" w14:textId="77777777" w:rsidTr="00596A4C">
        <w:trPr>
          <w:trHeight w:val="503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B4429F8" w14:textId="77777777" w:rsidR="00596A4C" w:rsidRPr="00236187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56D45">
              <w:rPr>
                <w:rFonts w:cs="Times New Roman"/>
                <w:b/>
                <w:sz w:val="20"/>
                <w:szCs w:val="20"/>
              </w:rPr>
              <w:lastRenderedPageBreak/>
              <w:t>Investiční náklad</w:t>
            </w:r>
            <w:r>
              <w:rPr>
                <w:rFonts w:cs="Times New Roman"/>
                <w:b/>
                <w:sz w:val="20"/>
                <w:szCs w:val="20"/>
              </w:rPr>
              <w:t>y: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10B003D" w14:textId="77777777" w:rsidR="00596A4C" w:rsidRPr="00236187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……</w:t>
            </w:r>
          </w:p>
        </w:tc>
      </w:tr>
      <w:tr w:rsidR="00596A4C" w:rsidRPr="00F57EE6" w14:paraId="1F52E6FC" w14:textId="77777777" w:rsidTr="00596A4C">
        <w:trPr>
          <w:trHeight w:val="1191"/>
        </w:trPr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23F4743" w14:textId="77777777" w:rsidR="00596A4C" w:rsidRPr="00620F3A" w:rsidRDefault="00596A4C" w:rsidP="00596A4C">
            <w:pPr>
              <w:spacing w:before="120"/>
              <w:jc w:val="left"/>
              <w:rPr>
                <w:rFonts w:cs="Times New Roman"/>
                <w:b/>
                <w:i/>
                <w:sz w:val="20"/>
                <w:szCs w:val="20"/>
              </w:rPr>
            </w:pPr>
            <w:r w:rsidRPr="00620F3A">
              <w:rPr>
                <w:rFonts w:cs="Times New Roman"/>
                <w:b/>
                <w:i/>
                <w:sz w:val="20"/>
                <w:szCs w:val="20"/>
                <w:highlight w:val="yellow"/>
              </w:rPr>
              <w:t>Čestně prohlašuji,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že výše uveden</w:t>
            </w:r>
            <w:r>
              <w:rPr>
                <w:rFonts w:cs="Times New Roman"/>
                <w:b/>
                <w:i/>
                <w:sz w:val="20"/>
                <w:szCs w:val="20"/>
              </w:rPr>
              <w:t>á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autorizovan</w:t>
            </w:r>
            <w:r>
              <w:rPr>
                <w:rFonts w:cs="Times New Roman"/>
                <w:b/>
                <w:i/>
                <w:sz w:val="20"/>
                <w:szCs w:val="20"/>
              </w:rPr>
              <w:t>á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osob</w:t>
            </w:r>
            <w:r>
              <w:rPr>
                <w:rFonts w:cs="Times New Roman"/>
                <w:b/>
                <w:i/>
                <w:sz w:val="20"/>
                <w:szCs w:val="20"/>
              </w:rPr>
              <w:t>a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se bud</w:t>
            </w:r>
            <w:r>
              <w:rPr>
                <w:rFonts w:cs="Times New Roman"/>
                <w:b/>
                <w:i/>
                <w:sz w:val="20"/>
                <w:szCs w:val="20"/>
              </w:rPr>
              <w:t>e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osobně podílet na plnění veřejné zakázky, která je předmětem tohoto zadávacího řízení.</w:t>
            </w:r>
          </w:p>
          <w:p w14:paraId="609DC31C" w14:textId="77777777" w:rsidR="00596A4C" w:rsidRPr="00F57EE6" w:rsidRDefault="00596A4C" w:rsidP="00596A4C">
            <w:pPr>
              <w:spacing w:before="120"/>
              <w:jc w:val="left"/>
              <w:rPr>
                <w:rFonts w:cs="Times New Roman"/>
                <w:i/>
                <w:sz w:val="20"/>
                <w:szCs w:val="20"/>
              </w:rPr>
            </w:pP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Dále </w:t>
            </w:r>
            <w:r w:rsidRPr="00620F3A">
              <w:rPr>
                <w:rFonts w:cs="Times New Roman"/>
                <w:b/>
                <w:i/>
                <w:sz w:val="20"/>
                <w:szCs w:val="20"/>
                <w:highlight w:val="yellow"/>
              </w:rPr>
              <w:t>čestně prohlašuji,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že tato zakázka splňuje výše uvedené požadované základní kritérium) a všechny informace níže vyplněné v dotazníku jsou pravdivé.</w:t>
            </w:r>
          </w:p>
        </w:tc>
      </w:tr>
      <w:tr w:rsidR="00596A4C" w:rsidRPr="00252F32" w14:paraId="4313C19A" w14:textId="77777777" w:rsidTr="00596A4C">
        <w:trPr>
          <w:trHeight w:val="503"/>
        </w:trPr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6F87AD64" w14:textId="31C1EB79" w:rsidR="00596A4C" w:rsidRPr="00451ED1" w:rsidRDefault="00596A4C" w:rsidP="00451ED1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2210DC">
              <w:rPr>
                <w:rFonts w:cs="Times New Roman"/>
                <w:b/>
                <w:sz w:val="24"/>
                <w:szCs w:val="24"/>
              </w:rPr>
              <w:t xml:space="preserve">Zakázka (zkušenost) č. </w:t>
            </w:r>
            <w:r>
              <w:rPr>
                <w:rFonts w:cs="Times New Roman"/>
                <w:b/>
                <w:sz w:val="24"/>
                <w:szCs w:val="24"/>
              </w:rPr>
              <w:t>4</w:t>
            </w:r>
          </w:p>
        </w:tc>
      </w:tr>
      <w:tr w:rsidR="00596A4C" w:rsidRPr="00F57EE6" w14:paraId="0475BB37" w14:textId="77777777" w:rsidTr="00596A4C">
        <w:trPr>
          <w:trHeight w:val="503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7F6F68D" w14:textId="77777777" w:rsidR="00596A4C" w:rsidRPr="00252F32" w:rsidRDefault="00596A4C" w:rsidP="00596A4C">
            <w:pPr>
              <w:spacing w:before="120" w:after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Hlavní inženýr projektu </w:t>
            </w:r>
            <w:r w:rsidRPr="00CE1D78">
              <w:rPr>
                <w:rFonts w:cs="Times New Roman"/>
                <w:b/>
                <w:sz w:val="20"/>
                <w:szCs w:val="20"/>
              </w:rPr>
              <w:t>(vedoucí projektant)</w:t>
            </w:r>
            <w:r>
              <w:rPr>
                <w:rFonts w:cs="Times New Roman"/>
                <w:b/>
                <w:sz w:val="20"/>
                <w:szCs w:val="20"/>
              </w:rPr>
              <w:t xml:space="preserve"> - o</w:t>
            </w:r>
            <w:r w:rsidRPr="00A91E6A">
              <w:rPr>
                <w:rFonts w:cs="Times New Roman"/>
                <w:b/>
                <w:sz w:val="20"/>
                <w:szCs w:val="20"/>
              </w:rPr>
              <w:t>sob</w:t>
            </w:r>
            <w:r>
              <w:rPr>
                <w:rFonts w:cs="Times New Roman"/>
                <w:b/>
                <w:sz w:val="20"/>
                <w:szCs w:val="20"/>
              </w:rPr>
              <w:t>a</w:t>
            </w:r>
            <w:r w:rsidRPr="00A91E6A">
              <w:rPr>
                <w:rFonts w:cs="Times New Roman"/>
                <w:b/>
                <w:sz w:val="20"/>
                <w:szCs w:val="20"/>
              </w:rPr>
              <w:t>, kter</w:t>
            </w:r>
            <w:r>
              <w:rPr>
                <w:rFonts w:cs="Times New Roman"/>
                <w:b/>
                <w:sz w:val="20"/>
                <w:szCs w:val="20"/>
              </w:rPr>
              <w:t>ou</w:t>
            </w:r>
            <w:r w:rsidRPr="00A91E6A">
              <w:rPr>
                <w:rFonts w:cs="Times New Roman"/>
                <w:b/>
                <w:sz w:val="20"/>
                <w:szCs w:val="20"/>
              </w:rPr>
              <w:t xml:space="preserve"> byla plněna technická kvalifikace</w:t>
            </w:r>
            <w:r>
              <w:rPr>
                <w:rFonts w:cs="Times New Roman"/>
                <w:b/>
                <w:sz w:val="20"/>
                <w:szCs w:val="20"/>
              </w:rPr>
              <w:t xml:space="preserve"> a je uvedená v seznamu – Příloha č. 3 ZD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85D759D" w14:textId="77777777" w:rsidR="00596A4C" w:rsidRPr="00F57EE6" w:rsidRDefault="00596A4C" w:rsidP="00596A4C">
            <w:pPr>
              <w:spacing w:before="120"/>
              <w:jc w:val="center"/>
              <w:rPr>
                <w:rFonts w:cs="Times New Roman"/>
                <w:b/>
                <w:highlight w:val="green"/>
              </w:rPr>
            </w:pPr>
            <w:r w:rsidRPr="00F57EE6">
              <w:rPr>
                <w:rFonts w:cs="Times New Roman"/>
                <w:b/>
                <w:i/>
              </w:rPr>
              <w:t>Jméno a příjmení, autorizace č.</w:t>
            </w:r>
            <w:r>
              <w:rPr>
                <w:rFonts w:cs="Times New Roman"/>
                <w:b/>
                <w:i/>
              </w:rPr>
              <w:t xml:space="preserve"> …</w:t>
            </w:r>
          </w:p>
        </w:tc>
      </w:tr>
      <w:tr w:rsidR="00596A4C" w:rsidRPr="0034433A" w14:paraId="0ABFFC5A" w14:textId="77777777" w:rsidTr="00596A4C">
        <w:trPr>
          <w:trHeight w:val="503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339BE2C8" w14:textId="77777777" w:rsidR="00596A4C" w:rsidRPr="009E305E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Název zakázky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</w:tcPr>
          <w:p w14:paraId="7E57D62A" w14:textId="77777777" w:rsidR="00596A4C" w:rsidRPr="0034433A" w:rsidRDefault="00596A4C" w:rsidP="00596A4C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34433A">
              <w:rPr>
                <w:rFonts w:cs="Times New Roman"/>
                <w:b/>
                <w:sz w:val="24"/>
                <w:szCs w:val="24"/>
              </w:rPr>
              <w:t>……….</w:t>
            </w:r>
          </w:p>
        </w:tc>
      </w:tr>
      <w:tr w:rsidR="00596A4C" w:rsidRPr="0005644A" w14:paraId="2668C76D" w14:textId="77777777" w:rsidTr="00596A4C">
        <w:trPr>
          <w:trHeight w:val="503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0240BC2D" w14:textId="77777777" w:rsidR="00596A4C" w:rsidRPr="009E305E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Objednatel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</w:tcPr>
          <w:p w14:paraId="087FB5A9" w14:textId="77777777" w:rsidR="00596A4C" w:rsidRPr="0005644A" w:rsidRDefault="00596A4C" w:rsidP="00596A4C">
            <w:pPr>
              <w:spacing w:before="12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Název, adresa</w:t>
            </w:r>
            <w:r>
              <w:rPr>
                <w:rFonts w:cs="Times New Roman"/>
                <w:b/>
                <w:i/>
                <w:sz w:val="20"/>
                <w:szCs w:val="20"/>
              </w:rPr>
              <w:t>, IČO, pokud je přiděleno</w:t>
            </w:r>
          </w:p>
        </w:tc>
      </w:tr>
      <w:tr w:rsidR="00596A4C" w:rsidRPr="0005644A" w14:paraId="07C77678" w14:textId="77777777" w:rsidTr="00596A4C">
        <w:trPr>
          <w:trHeight w:val="408"/>
        </w:trPr>
        <w:tc>
          <w:tcPr>
            <w:tcW w:w="2689" w:type="dxa"/>
            <w:vMerge w:val="restart"/>
            <w:shd w:val="clear" w:color="auto" w:fill="C5E0B3" w:themeFill="accent6" w:themeFillTint="66"/>
          </w:tcPr>
          <w:p w14:paraId="1CB75F75" w14:textId="77777777" w:rsidR="00596A4C" w:rsidRDefault="00596A4C" w:rsidP="00596A4C">
            <w:pPr>
              <w:spacing w:before="120" w:after="0"/>
              <w:jc w:val="lef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Kontaktní osoba objednatele</w:t>
            </w:r>
          </w:p>
          <w:p w14:paraId="41D5BEF1" w14:textId="77777777" w:rsidR="00596A4C" w:rsidRPr="007F3DB9" w:rsidRDefault="00596A4C" w:rsidP="00596A4C">
            <w:pPr>
              <w:jc w:val="left"/>
              <w:rPr>
                <w:rFonts w:cs="Times New Roman"/>
                <w:i/>
                <w:sz w:val="18"/>
                <w:szCs w:val="18"/>
              </w:rPr>
            </w:pPr>
            <w:r w:rsidRPr="007F3DB9">
              <w:rPr>
                <w:rFonts w:cs="Times New Roman"/>
                <w:i/>
                <w:sz w:val="18"/>
                <w:szCs w:val="18"/>
              </w:rPr>
              <w:t>(pro možnost ověření v dotazníku uvedených informací)</w:t>
            </w: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00B04EC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Jméno a příjmení</w:t>
            </w:r>
          </w:p>
        </w:tc>
        <w:tc>
          <w:tcPr>
            <w:tcW w:w="3754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1C899F8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E-mail</w:t>
            </w:r>
          </w:p>
        </w:tc>
      </w:tr>
      <w:tr w:rsidR="00596A4C" w:rsidRPr="0005644A" w14:paraId="0DD5844A" w14:textId="77777777" w:rsidTr="00596A4C">
        <w:trPr>
          <w:trHeight w:val="407"/>
        </w:trPr>
        <w:tc>
          <w:tcPr>
            <w:tcW w:w="2689" w:type="dxa"/>
            <w:vMerge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0A1895FE" w14:textId="77777777" w:rsidR="00596A4C" w:rsidRDefault="00596A4C" w:rsidP="00596A4C">
            <w:pPr>
              <w:spacing w:before="12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C3EE4D0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Funkce</w:t>
            </w:r>
          </w:p>
        </w:tc>
        <w:tc>
          <w:tcPr>
            <w:tcW w:w="3754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3DCEF4F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Mobil</w:t>
            </w:r>
          </w:p>
        </w:tc>
      </w:tr>
      <w:tr w:rsidR="00596A4C" w:rsidRPr="0005644A" w14:paraId="6DD5BF52" w14:textId="77777777" w:rsidTr="00596A4C">
        <w:trPr>
          <w:trHeight w:val="503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340D583" w14:textId="77777777" w:rsidR="00596A4C" w:rsidRPr="009E305E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Místo stavby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94BD921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 xml:space="preserve">Poštovní adresa, </w:t>
            </w:r>
            <w:r>
              <w:rPr>
                <w:rFonts w:cs="Times New Roman"/>
                <w:b/>
                <w:i/>
                <w:sz w:val="20"/>
                <w:szCs w:val="20"/>
              </w:rPr>
              <w:t>katastrální území, parcelní číslo</w:t>
            </w:r>
          </w:p>
        </w:tc>
      </w:tr>
      <w:tr w:rsidR="00596A4C" w:rsidRPr="00B10CB9" w14:paraId="7A9E35EA" w14:textId="77777777" w:rsidTr="00596A4C">
        <w:trPr>
          <w:trHeight w:val="1580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3C19A234" w14:textId="77777777" w:rsidR="00596A4C" w:rsidRPr="009E305E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Popis předmětu plnění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E7070A5" w14:textId="77777777" w:rsidR="00596A4C" w:rsidRPr="00B10CB9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B10CB9">
              <w:rPr>
                <w:rFonts w:cs="Times New Roman"/>
                <w:b/>
                <w:i/>
                <w:sz w:val="20"/>
                <w:szCs w:val="20"/>
              </w:rPr>
              <w:t xml:space="preserve">Stručně popsat rozsah </w:t>
            </w:r>
          </w:p>
        </w:tc>
      </w:tr>
      <w:tr w:rsidR="00596A4C" w:rsidRPr="00B10CB9" w14:paraId="29D9E39B" w14:textId="77777777" w:rsidTr="00596A4C">
        <w:trPr>
          <w:trHeight w:val="841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22875941" w14:textId="77777777" w:rsidR="00596A4C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CE1D78">
              <w:rPr>
                <w:rFonts w:cs="Times New Roman"/>
                <w:b/>
                <w:sz w:val="20"/>
                <w:szCs w:val="20"/>
              </w:rPr>
              <w:t xml:space="preserve">Byla projektová dokumentace pro provádění stavby zpracována metodikou BIM 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D77E735" w14:textId="77777777" w:rsidR="00596A4C" w:rsidRDefault="00000000" w:rsidP="00596A4C">
            <w:pPr>
              <w:spacing w:after="0"/>
              <w:ind w:left="33" w:firstLine="600"/>
              <w:jc w:val="left"/>
              <w:rPr>
                <w:rFonts w:ascii="Arial" w:hAnsi="Arial" w:cs="Arial"/>
                <w:bCs/>
                <w:sz w:val="32"/>
                <w:szCs w:val="32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-1878538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6A4C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596A4C" w:rsidRPr="00252F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ANO</w:t>
            </w:r>
            <w:r w:rsidR="00596A4C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="00596A4C" w:rsidRPr="00252F32">
              <w:rPr>
                <w:rFonts w:cs="Calibri"/>
                <w:bCs/>
                <w:sz w:val="18"/>
                <w:szCs w:val="18"/>
              </w:rPr>
              <w:t>(12 bodů za uznanou</w:t>
            </w:r>
            <w:r w:rsidR="00596A4C">
              <w:rPr>
                <w:rFonts w:cs="Calibri"/>
                <w:bCs/>
                <w:sz w:val="18"/>
                <w:szCs w:val="18"/>
              </w:rPr>
              <w:t xml:space="preserve"> referenci)</w:t>
            </w:r>
          </w:p>
          <w:p w14:paraId="3BEDB8DE" w14:textId="77777777" w:rsidR="00596A4C" w:rsidRPr="00B10CB9" w:rsidRDefault="00000000" w:rsidP="00596A4C">
            <w:pPr>
              <w:spacing w:after="0"/>
              <w:ind w:left="33" w:hanging="141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219400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6A4C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596A4C" w:rsidRPr="00252F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NE</w:t>
            </w:r>
            <w:r w:rsidR="00596A4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596A4C" w:rsidRPr="00252F32">
              <w:rPr>
                <w:rFonts w:asciiTheme="minorHAnsi" w:hAnsiTheme="minorHAnsi" w:cstheme="minorHAnsi"/>
                <w:bCs/>
                <w:sz w:val="18"/>
                <w:szCs w:val="18"/>
              </w:rPr>
              <w:t>(6 bodů za uznanou referenci)</w:t>
            </w:r>
          </w:p>
        </w:tc>
      </w:tr>
      <w:tr w:rsidR="00596A4C" w:rsidRPr="00236187" w14:paraId="35E8C0F2" w14:textId="77777777" w:rsidTr="00596A4C">
        <w:trPr>
          <w:trHeight w:val="503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26FD8BAD" w14:textId="77777777" w:rsidR="00596A4C" w:rsidRPr="00236187" w:rsidRDefault="00596A4C" w:rsidP="00596A4C">
            <w:pPr>
              <w:spacing w:before="120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sz w:val="20"/>
                <w:szCs w:val="20"/>
              </w:rPr>
              <w:t>Projektová dokumentace byla řádně dokončena a předána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  <w:r w:rsidRPr="00236187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7E42192" w14:textId="77777777" w:rsidR="00596A4C" w:rsidRPr="00236187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i/>
                <w:sz w:val="20"/>
                <w:szCs w:val="20"/>
              </w:rPr>
              <w:t>Den, měsíc, rok</w:t>
            </w:r>
          </w:p>
        </w:tc>
      </w:tr>
      <w:tr w:rsidR="00596A4C" w:rsidRPr="00236187" w14:paraId="5CE58387" w14:textId="77777777" w:rsidTr="00596A4C">
        <w:trPr>
          <w:trHeight w:val="503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3D3ED4C3" w14:textId="77777777" w:rsidR="00596A4C" w:rsidRPr="00236187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56D45">
              <w:rPr>
                <w:rFonts w:cs="Times New Roman"/>
                <w:b/>
                <w:sz w:val="20"/>
                <w:szCs w:val="20"/>
              </w:rPr>
              <w:t>Investiční náklad</w:t>
            </w:r>
            <w:r>
              <w:rPr>
                <w:rFonts w:cs="Times New Roman"/>
                <w:b/>
                <w:sz w:val="20"/>
                <w:szCs w:val="20"/>
              </w:rPr>
              <w:t>y: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E75164E" w14:textId="77777777" w:rsidR="00596A4C" w:rsidRPr="00236187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……</w:t>
            </w:r>
          </w:p>
        </w:tc>
      </w:tr>
      <w:tr w:rsidR="00596A4C" w:rsidRPr="00F57EE6" w14:paraId="05A79FFD" w14:textId="77777777" w:rsidTr="00596A4C">
        <w:trPr>
          <w:trHeight w:val="1191"/>
        </w:trPr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BF3C009" w14:textId="77777777" w:rsidR="00596A4C" w:rsidRPr="00620F3A" w:rsidRDefault="00596A4C" w:rsidP="00596A4C">
            <w:pPr>
              <w:spacing w:before="120"/>
              <w:jc w:val="left"/>
              <w:rPr>
                <w:rFonts w:cs="Times New Roman"/>
                <w:b/>
                <w:i/>
                <w:sz w:val="20"/>
                <w:szCs w:val="20"/>
              </w:rPr>
            </w:pPr>
            <w:r w:rsidRPr="00620F3A">
              <w:rPr>
                <w:rFonts w:cs="Times New Roman"/>
                <w:b/>
                <w:i/>
                <w:sz w:val="20"/>
                <w:szCs w:val="20"/>
                <w:highlight w:val="yellow"/>
              </w:rPr>
              <w:t>Čestně prohlašuji,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že výše uveden</w:t>
            </w:r>
            <w:r>
              <w:rPr>
                <w:rFonts w:cs="Times New Roman"/>
                <w:b/>
                <w:i/>
                <w:sz w:val="20"/>
                <w:szCs w:val="20"/>
              </w:rPr>
              <w:t>á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autorizovan</w:t>
            </w:r>
            <w:r>
              <w:rPr>
                <w:rFonts w:cs="Times New Roman"/>
                <w:b/>
                <w:i/>
                <w:sz w:val="20"/>
                <w:szCs w:val="20"/>
              </w:rPr>
              <w:t>á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osob</w:t>
            </w:r>
            <w:r>
              <w:rPr>
                <w:rFonts w:cs="Times New Roman"/>
                <w:b/>
                <w:i/>
                <w:sz w:val="20"/>
                <w:szCs w:val="20"/>
              </w:rPr>
              <w:t>a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se bud</w:t>
            </w:r>
            <w:r>
              <w:rPr>
                <w:rFonts w:cs="Times New Roman"/>
                <w:b/>
                <w:i/>
                <w:sz w:val="20"/>
                <w:szCs w:val="20"/>
              </w:rPr>
              <w:t>e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osobně podílet na plnění veřejné zakázky, která je předmětem tohoto zadávacího řízení.</w:t>
            </w:r>
          </w:p>
          <w:p w14:paraId="011B0BFD" w14:textId="77777777" w:rsidR="00596A4C" w:rsidRPr="00F57EE6" w:rsidRDefault="00596A4C" w:rsidP="00596A4C">
            <w:pPr>
              <w:spacing w:before="120"/>
              <w:jc w:val="left"/>
              <w:rPr>
                <w:rFonts w:cs="Times New Roman"/>
                <w:i/>
                <w:sz w:val="20"/>
                <w:szCs w:val="20"/>
              </w:rPr>
            </w:pP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Dále </w:t>
            </w:r>
            <w:r w:rsidRPr="00620F3A">
              <w:rPr>
                <w:rFonts w:cs="Times New Roman"/>
                <w:b/>
                <w:i/>
                <w:sz w:val="20"/>
                <w:szCs w:val="20"/>
                <w:highlight w:val="yellow"/>
              </w:rPr>
              <w:t>čestně prohlašuji,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že tato zakázka splňuje výše uvedené požadované základní kritérium) a všechny informace níže vyplněné v dotazníku jsou pravdivé.</w:t>
            </w:r>
          </w:p>
        </w:tc>
      </w:tr>
      <w:tr w:rsidR="00596A4C" w:rsidRPr="00252F32" w14:paraId="6D8E3DE1" w14:textId="77777777" w:rsidTr="00596A4C">
        <w:trPr>
          <w:trHeight w:val="503"/>
        </w:trPr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527A914" w14:textId="3895A90D" w:rsidR="00596A4C" w:rsidRPr="00451ED1" w:rsidRDefault="00596A4C" w:rsidP="00451ED1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2210DC">
              <w:rPr>
                <w:rFonts w:cs="Times New Roman"/>
                <w:b/>
                <w:sz w:val="24"/>
                <w:szCs w:val="24"/>
              </w:rPr>
              <w:t xml:space="preserve">Zakázka (zkušenost) č. </w:t>
            </w:r>
            <w:r>
              <w:rPr>
                <w:rFonts w:cs="Times New Roman"/>
                <w:b/>
                <w:sz w:val="24"/>
                <w:szCs w:val="24"/>
              </w:rPr>
              <w:t>5</w:t>
            </w:r>
          </w:p>
        </w:tc>
      </w:tr>
      <w:tr w:rsidR="00596A4C" w:rsidRPr="00F57EE6" w14:paraId="04D87965" w14:textId="77777777" w:rsidTr="00596A4C">
        <w:trPr>
          <w:trHeight w:val="503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04E8C3DF" w14:textId="77777777" w:rsidR="00596A4C" w:rsidRPr="00252F32" w:rsidRDefault="00596A4C" w:rsidP="00596A4C">
            <w:pPr>
              <w:spacing w:before="120" w:after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Hlavní inženýr projektu </w:t>
            </w:r>
            <w:r w:rsidRPr="00CE1D78">
              <w:rPr>
                <w:rFonts w:cs="Times New Roman"/>
                <w:b/>
                <w:sz w:val="20"/>
                <w:szCs w:val="20"/>
              </w:rPr>
              <w:t>(vedoucí projektant)</w:t>
            </w:r>
            <w:r>
              <w:rPr>
                <w:rFonts w:cs="Times New Roman"/>
                <w:b/>
                <w:sz w:val="20"/>
                <w:szCs w:val="20"/>
              </w:rPr>
              <w:t xml:space="preserve"> - o</w:t>
            </w:r>
            <w:r w:rsidRPr="00A91E6A">
              <w:rPr>
                <w:rFonts w:cs="Times New Roman"/>
                <w:b/>
                <w:sz w:val="20"/>
                <w:szCs w:val="20"/>
              </w:rPr>
              <w:t>sob</w:t>
            </w:r>
            <w:r>
              <w:rPr>
                <w:rFonts w:cs="Times New Roman"/>
                <w:b/>
                <w:sz w:val="20"/>
                <w:szCs w:val="20"/>
              </w:rPr>
              <w:t>a</w:t>
            </w:r>
            <w:r w:rsidRPr="00A91E6A">
              <w:rPr>
                <w:rFonts w:cs="Times New Roman"/>
                <w:b/>
                <w:sz w:val="20"/>
                <w:szCs w:val="20"/>
              </w:rPr>
              <w:t>, kter</w:t>
            </w:r>
            <w:r>
              <w:rPr>
                <w:rFonts w:cs="Times New Roman"/>
                <w:b/>
                <w:sz w:val="20"/>
                <w:szCs w:val="20"/>
              </w:rPr>
              <w:t>ou</w:t>
            </w:r>
            <w:r w:rsidRPr="00A91E6A">
              <w:rPr>
                <w:rFonts w:cs="Times New Roman"/>
                <w:b/>
                <w:sz w:val="20"/>
                <w:szCs w:val="20"/>
              </w:rPr>
              <w:t xml:space="preserve"> byla plněna technická kvalifikace</w:t>
            </w:r>
            <w:r>
              <w:rPr>
                <w:rFonts w:cs="Times New Roman"/>
                <w:b/>
                <w:sz w:val="20"/>
                <w:szCs w:val="20"/>
              </w:rPr>
              <w:t xml:space="preserve"> a je uvedená v seznamu – Příloha č. 3 ZD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0AF0179" w14:textId="77777777" w:rsidR="00596A4C" w:rsidRPr="00F57EE6" w:rsidRDefault="00596A4C" w:rsidP="00596A4C">
            <w:pPr>
              <w:spacing w:before="120"/>
              <w:jc w:val="center"/>
              <w:rPr>
                <w:rFonts w:cs="Times New Roman"/>
                <w:b/>
                <w:highlight w:val="green"/>
              </w:rPr>
            </w:pPr>
            <w:r w:rsidRPr="00F57EE6">
              <w:rPr>
                <w:rFonts w:cs="Times New Roman"/>
                <w:b/>
                <w:i/>
              </w:rPr>
              <w:t>Jméno a příjmení, autorizace č.</w:t>
            </w:r>
            <w:r>
              <w:rPr>
                <w:rFonts w:cs="Times New Roman"/>
                <w:b/>
                <w:i/>
              </w:rPr>
              <w:t xml:space="preserve"> …</w:t>
            </w:r>
          </w:p>
        </w:tc>
      </w:tr>
      <w:tr w:rsidR="00596A4C" w:rsidRPr="0034433A" w14:paraId="2B2373B8" w14:textId="77777777" w:rsidTr="00596A4C">
        <w:trPr>
          <w:trHeight w:val="503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7FB5C3AC" w14:textId="77777777" w:rsidR="00596A4C" w:rsidRPr="009E305E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Název zakázky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</w:tcPr>
          <w:p w14:paraId="7B208F39" w14:textId="77777777" w:rsidR="00596A4C" w:rsidRPr="0034433A" w:rsidRDefault="00596A4C" w:rsidP="00596A4C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34433A">
              <w:rPr>
                <w:rFonts w:cs="Times New Roman"/>
                <w:b/>
                <w:sz w:val="24"/>
                <w:szCs w:val="24"/>
              </w:rPr>
              <w:t>……….</w:t>
            </w:r>
          </w:p>
        </w:tc>
      </w:tr>
      <w:tr w:rsidR="00596A4C" w:rsidRPr="0005644A" w14:paraId="49038777" w14:textId="77777777" w:rsidTr="00596A4C">
        <w:trPr>
          <w:trHeight w:val="503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0A1B36FC" w14:textId="77777777" w:rsidR="00596A4C" w:rsidRPr="009E305E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Objednatel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</w:tcPr>
          <w:p w14:paraId="51190C8E" w14:textId="77777777" w:rsidR="00596A4C" w:rsidRPr="0005644A" w:rsidRDefault="00596A4C" w:rsidP="00596A4C">
            <w:pPr>
              <w:spacing w:before="12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Název, adresa</w:t>
            </w:r>
            <w:r>
              <w:rPr>
                <w:rFonts w:cs="Times New Roman"/>
                <w:b/>
                <w:i/>
                <w:sz w:val="20"/>
                <w:szCs w:val="20"/>
              </w:rPr>
              <w:t>, IČO, pokud je přiděleno</w:t>
            </w:r>
          </w:p>
        </w:tc>
      </w:tr>
      <w:tr w:rsidR="00596A4C" w:rsidRPr="0005644A" w14:paraId="58502460" w14:textId="77777777" w:rsidTr="00596A4C">
        <w:trPr>
          <w:trHeight w:val="408"/>
        </w:trPr>
        <w:tc>
          <w:tcPr>
            <w:tcW w:w="2689" w:type="dxa"/>
            <w:vMerge w:val="restart"/>
            <w:shd w:val="clear" w:color="auto" w:fill="C5E0B3" w:themeFill="accent6" w:themeFillTint="66"/>
          </w:tcPr>
          <w:p w14:paraId="2770BEF1" w14:textId="77777777" w:rsidR="00596A4C" w:rsidRDefault="00596A4C" w:rsidP="00596A4C">
            <w:pPr>
              <w:spacing w:before="120" w:after="0"/>
              <w:jc w:val="lef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Kontaktní osoba objednatele</w:t>
            </w:r>
          </w:p>
          <w:p w14:paraId="2B59EDCE" w14:textId="77777777" w:rsidR="00596A4C" w:rsidRPr="007F3DB9" w:rsidRDefault="00596A4C" w:rsidP="00596A4C">
            <w:pPr>
              <w:jc w:val="left"/>
              <w:rPr>
                <w:rFonts w:cs="Times New Roman"/>
                <w:i/>
                <w:sz w:val="18"/>
                <w:szCs w:val="18"/>
              </w:rPr>
            </w:pPr>
            <w:r w:rsidRPr="007F3DB9">
              <w:rPr>
                <w:rFonts w:cs="Times New Roman"/>
                <w:i/>
                <w:sz w:val="18"/>
                <w:szCs w:val="18"/>
              </w:rPr>
              <w:lastRenderedPageBreak/>
              <w:t>(pro možnost ověření v dotazníku uvedených informací)</w:t>
            </w: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404D1E7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lastRenderedPageBreak/>
              <w:t>Jméno a příjmení</w:t>
            </w:r>
          </w:p>
        </w:tc>
        <w:tc>
          <w:tcPr>
            <w:tcW w:w="3754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7F54B22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E-mail</w:t>
            </w:r>
          </w:p>
        </w:tc>
      </w:tr>
      <w:tr w:rsidR="00596A4C" w:rsidRPr="0005644A" w14:paraId="66C7529A" w14:textId="77777777" w:rsidTr="00596A4C">
        <w:trPr>
          <w:trHeight w:val="407"/>
        </w:trPr>
        <w:tc>
          <w:tcPr>
            <w:tcW w:w="2689" w:type="dxa"/>
            <w:vMerge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15906C97" w14:textId="77777777" w:rsidR="00596A4C" w:rsidRDefault="00596A4C" w:rsidP="00596A4C">
            <w:pPr>
              <w:spacing w:before="12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0A29E0B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Funkce</w:t>
            </w:r>
          </w:p>
        </w:tc>
        <w:tc>
          <w:tcPr>
            <w:tcW w:w="3754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995E6E2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Mobil</w:t>
            </w:r>
          </w:p>
        </w:tc>
      </w:tr>
      <w:tr w:rsidR="00596A4C" w:rsidRPr="0005644A" w14:paraId="25B9D394" w14:textId="77777777" w:rsidTr="00596A4C">
        <w:trPr>
          <w:trHeight w:val="503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07B8CA5F" w14:textId="77777777" w:rsidR="00596A4C" w:rsidRPr="009E305E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Místo stavby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7384B9E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 xml:space="preserve">Poštovní adresa, </w:t>
            </w:r>
            <w:r>
              <w:rPr>
                <w:rFonts w:cs="Times New Roman"/>
                <w:b/>
                <w:i/>
                <w:sz w:val="20"/>
                <w:szCs w:val="20"/>
              </w:rPr>
              <w:t>katastrální území, parcelní číslo</w:t>
            </w:r>
          </w:p>
        </w:tc>
      </w:tr>
      <w:tr w:rsidR="00596A4C" w:rsidRPr="00B10CB9" w14:paraId="410486E2" w14:textId="77777777" w:rsidTr="00596A4C">
        <w:trPr>
          <w:trHeight w:val="1580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4F68CCF" w14:textId="77777777" w:rsidR="00596A4C" w:rsidRPr="009E305E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Popis předmětu plnění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184DC4E" w14:textId="77777777" w:rsidR="00596A4C" w:rsidRPr="00B10CB9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B10CB9">
              <w:rPr>
                <w:rFonts w:cs="Times New Roman"/>
                <w:b/>
                <w:i/>
                <w:sz w:val="20"/>
                <w:szCs w:val="20"/>
              </w:rPr>
              <w:t xml:space="preserve">Stručně popsat rozsah </w:t>
            </w:r>
          </w:p>
        </w:tc>
      </w:tr>
      <w:tr w:rsidR="00596A4C" w:rsidRPr="00B10CB9" w14:paraId="5AC07FB9" w14:textId="77777777" w:rsidTr="00596A4C">
        <w:trPr>
          <w:trHeight w:val="841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5B7712E" w14:textId="77777777" w:rsidR="00596A4C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CE1D78">
              <w:rPr>
                <w:rFonts w:cs="Times New Roman"/>
                <w:b/>
                <w:sz w:val="20"/>
                <w:szCs w:val="20"/>
              </w:rPr>
              <w:t xml:space="preserve">Byla projektová dokumentace pro provádění stavby zpracována metodikou BIM 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97DCCD3" w14:textId="77777777" w:rsidR="00596A4C" w:rsidRDefault="00000000" w:rsidP="00596A4C">
            <w:pPr>
              <w:spacing w:after="0"/>
              <w:ind w:left="33" w:firstLine="600"/>
              <w:jc w:val="left"/>
              <w:rPr>
                <w:rFonts w:ascii="Arial" w:hAnsi="Arial" w:cs="Arial"/>
                <w:bCs/>
                <w:sz w:val="32"/>
                <w:szCs w:val="32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361945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6A4C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596A4C" w:rsidRPr="00252F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ANO</w:t>
            </w:r>
            <w:r w:rsidR="00596A4C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="00596A4C" w:rsidRPr="00252F32">
              <w:rPr>
                <w:rFonts w:cs="Calibri"/>
                <w:bCs/>
                <w:sz w:val="18"/>
                <w:szCs w:val="18"/>
              </w:rPr>
              <w:t>(12 bodů za uznanou</w:t>
            </w:r>
            <w:r w:rsidR="00596A4C">
              <w:rPr>
                <w:rFonts w:cs="Calibri"/>
                <w:bCs/>
                <w:sz w:val="18"/>
                <w:szCs w:val="18"/>
              </w:rPr>
              <w:t xml:space="preserve"> referenci)</w:t>
            </w:r>
          </w:p>
          <w:p w14:paraId="7A278FB1" w14:textId="77777777" w:rsidR="00596A4C" w:rsidRPr="00B10CB9" w:rsidRDefault="00000000" w:rsidP="00596A4C">
            <w:pPr>
              <w:spacing w:after="0"/>
              <w:ind w:left="33" w:hanging="141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517284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6A4C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596A4C" w:rsidRPr="00252F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NE</w:t>
            </w:r>
            <w:r w:rsidR="00596A4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596A4C" w:rsidRPr="00252F32">
              <w:rPr>
                <w:rFonts w:asciiTheme="minorHAnsi" w:hAnsiTheme="minorHAnsi" w:cstheme="minorHAnsi"/>
                <w:bCs/>
                <w:sz w:val="18"/>
                <w:szCs w:val="18"/>
              </w:rPr>
              <w:t>(6 bodů za uznanou referenci)</w:t>
            </w:r>
          </w:p>
        </w:tc>
      </w:tr>
      <w:tr w:rsidR="00596A4C" w:rsidRPr="00236187" w14:paraId="1A7A37BC" w14:textId="77777777" w:rsidTr="00596A4C">
        <w:trPr>
          <w:trHeight w:val="503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25F0B0F4" w14:textId="77777777" w:rsidR="00596A4C" w:rsidRPr="00236187" w:rsidRDefault="00596A4C" w:rsidP="00596A4C">
            <w:pPr>
              <w:spacing w:before="120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sz w:val="20"/>
                <w:szCs w:val="20"/>
              </w:rPr>
              <w:t>Projektová dokumentace byla řádně dokončena a předána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  <w:r w:rsidRPr="00236187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DC144D4" w14:textId="77777777" w:rsidR="00596A4C" w:rsidRPr="00236187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i/>
                <w:sz w:val="20"/>
                <w:szCs w:val="20"/>
              </w:rPr>
              <w:t>Den, měsíc, rok</w:t>
            </w:r>
          </w:p>
        </w:tc>
      </w:tr>
      <w:tr w:rsidR="00596A4C" w:rsidRPr="00236187" w14:paraId="4FE3887A" w14:textId="77777777" w:rsidTr="00596A4C">
        <w:trPr>
          <w:trHeight w:val="503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DB8DC0B" w14:textId="77777777" w:rsidR="00596A4C" w:rsidRPr="00236187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56D45">
              <w:rPr>
                <w:rFonts w:cs="Times New Roman"/>
                <w:b/>
                <w:sz w:val="20"/>
                <w:szCs w:val="20"/>
              </w:rPr>
              <w:t>Investiční náklad</w:t>
            </w:r>
            <w:r>
              <w:rPr>
                <w:rFonts w:cs="Times New Roman"/>
                <w:b/>
                <w:sz w:val="20"/>
                <w:szCs w:val="20"/>
              </w:rPr>
              <w:t>y: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7DE8D68" w14:textId="77777777" w:rsidR="00596A4C" w:rsidRPr="00236187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……</w:t>
            </w:r>
          </w:p>
        </w:tc>
      </w:tr>
      <w:tr w:rsidR="00596A4C" w:rsidRPr="00F57EE6" w14:paraId="298657B8" w14:textId="77777777" w:rsidTr="00596A4C">
        <w:trPr>
          <w:trHeight w:val="1191"/>
        </w:trPr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6F784EA" w14:textId="77777777" w:rsidR="00596A4C" w:rsidRPr="00620F3A" w:rsidRDefault="00596A4C" w:rsidP="00596A4C">
            <w:pPr>
              <w:spacing w:before="120"/>
              <w:jc w:val="left"/>
              <w:rPr>
                <w:rFonts w:cs="Times New Roman"/>
                <w:b/>
                <w:i/>
                <w:sz w:val="20"/>
                <w:szCs w:val="20"/>
              </w:rPr>
            </w:pPr>
            <w:r w:rsidRPr="00620F3A">
              <w:rPr>
                <w:rFonts w:cs="Times New Roman"/>
                <w:b/>
                <w:i/>
                <w:sz w:val="20"/>
                <w:szCs w:val="20"/>
                <w:highlight w:val="yellow"/>
              </w:rPr>
              <w:t>Čestně prohlašuji,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že výše uveden</w:t>
            </w:r>
            <w:r>
              <w:rPr>
                <w:rFonts w:cs="Times New Roman"/>
                <w:b/>
                <w:i/>
                <w:sz w:val="20"/>
                <w:szCs w:val="20"/>
              </w:rPr>
              <w:t>á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autorizovan</w:t>
            </w:r>
            <w:r>
              <w:rPr>
                <w:rFonts w:cs="Times New Roman"/>
                <w:b/>
                <w:i/>
                <w:sz w:val="20"/>
                <w:szCs w:val="20"/>
              </w:rPr>
              <w:t>á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osob</w:t>
            </w:r>
            <w:r>
              <w:rPr>
                <w:rFonts w:cs="Times New Roman"/>
                <w:b/>
                <w:i/>
                <w:sz w:val="20"/>
                <w:szCs w:val="20"/>
              </w:rPr>
              <w:t>a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se bud</w:t>
            </w:r>
            <w:r>
              <w:rPr>
                <w:rFonts w:cs="Times New Roman"/>
                <w:b/>
                <w:i/>
                <w:sz w:val="20"/>
                <w:szCs w:val="20"/>
              </w:rPr>
              <w:t>e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osobně podílet na plnění veřejné zakázky, která je předmětem tohoto zadávacího řízení.</w:t>
            </w:r>
          </w:p>
          <w:p w14:paraId="40B2E19F" w14:textId="77777777" w:rsidR="00596A4C" w:rsidRPr="00F57EE6" w:rsidRDefault="00596A4C" w:rsidP="00596A4C">
            <w:pPr>
              <w:spacing w:before="120"/>
              <w:jc w:val="left"/>
              <w:rPr>
                <w:rFonts w:cs="Times New Roman"/>
                <w:i/>
                <w:sz w:val="20"/>
                <w:szCs w:val="20"/>
              </w:rPr>
            </w:pP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Dále </w:t>
            </w:r>
            <w:r w:rsidRPr="00620F3A">
              <w:rPr>
                <w:rFonts w:cs="Times New Roman"/>
                <w:b/>
                <w:i/>
                <w:sz w:val="20"/>
                <w:szCs w:val="20"/>
                <w:highlight w:val="yellow"/>
              </w:rPr>
              <w:t>čestně prohlašuji,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že tato zakázka splňuje výše uvedené požadované základní kritérium) a všechny informace níže vyplněné v dotazníku jsou pravdivé.</w:t>
            </w:r>
          </w:p>
        </w:tc>
      </w:tr>
      <w:tr w:rsidR="00451ED1" w:rsidRPr="00F57EE6" w14:paraId="4124D9CC" w14:textId="77777777" w:rsidTr="004628BB">
        <w:trPr>
          <w:trHeight w:val="592"/>
        </w:trPr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CEE6851" w14:textId="7963677F" w:rsidR="00451ED1" w:rsidRPr="004628BB" w:rsidRDefault="004628BB" w:rsidP="00596A4C">
            <w:pPr>
              <w:spacing w:before="120"/>
              <w:jc w:val="left"/>
              <w:rPr>
                <w:rFonts w:cs="Times New Roman"/>
                <w:b/>
                <w:i/>
                <w:sz w:val="24"/>
                <w:szCs w:val="24"/>
                <w:highlight w:val="yellow"/>
              </w:rPr>
            </w:pPr>
            <w:r w:rsidRPr="004628BB">
              <w:rPr>
                <w:b/>
                <w:sz w:val="24"/>
                <w:szCs w:val="24"/>
              </w:rPr>
              <w:t xml:space="preserve">Zkušenost (nad rámec kvalifikace) na pozici výkonného architekta projektu (či jiné obdobné vedoucí pozici) </w:t>
            </w:r>
            <w:r w:rsidRPr="004628BB">
              <w:rPr>
                <w:sz w:val="24"/>
                <w:szCs w:val="24"/>
              </w:rPr>
              <w:t>spočívající ve zpracování projektové dokumentace pro provádění stavby spolu se soupisem stavebních prací, dodávek a služeb s výkazem výměr pro výstavbu nebo komplexní rekonstrukci budovy.</w:t>
            </w:r>
          </w:p>
        </w:tc>
      </w:tr>
      <w:tr w:rsidR="00596A4C" w:rsidRPr="00252F32" w14:paraId="27A70BA8" w14:textId="77777777" w:rsidTr="00596A4C">
        <w:trPr>
          <w:trHeight w:val="503"/>
        </w:trPr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B85D0C7" w14:textId="58505F47" w:rsidR="00596A4C" w:rsidRPr="004628BB" w:rsidRDefault="00596A4C" w:rsidP="004628B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2210DC">
              <w:rPr>
                <w:rFonts w:cs="Times New Roman"/>
                <w:b/>
                <w:sz w:val="24"/>
                <w:szCs w:val="24"/>
              </w:rPr>
              <w:t>Zakázka (zkušenost) č. 1</w:t>
            </w:r>
          </w:p>
        </w:tc>
      </w:tr>
      <w:tr w:rsidR="00596A4C" w:rsidRPr="00F57EE6" w14:paraId="15934514" w14:textId="77777777" w:rsidTr="00596A4C">
        <w:trPr>
          <w:trHeight w:val="503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4E76E9B2" w14:textId="77777777" w:rsidR="00596A4C" w:rsidRPr="00252F32" w:rsidRDefault="00596A4C" w:rsidP="00596A4C">
            <w:pPr>
              <w:spacing w:before="120" w:after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Hlavní inženýr projektu </w:t>
            </w:r>
            <w:r w:rsidRPr="00CE1D78">
              <w:rPr>
                <w:rFonts w:cs="Times New Roman"/>
                <w:b/>
                <w:sz w:val="20"/>
                <w:szCs w:val="20"/>
              </w:rPr>
              <w:t>(vedoucí projektant)</w:t>
            </w:r>
            <w:r>
              <w:rPr>
                <w:rFonts w:cs="Times New Roman"/>
                <w:b/>
                <w:sz w:val="20"/>
                <w:szCs w:val="20"/>
              </w:rPr>
              <w:t xml:space="preserve"> - o</w:t>
            </w:r>
            <w:r w:rsidRPr="00A91E6A">
              <w:rPr>
                <w:rFonts w:cs="Times New Roman"/>
                <w:b/>
                <w:sz w:val="20"/>
                <w:szCs w:val="20"/>
              </w:rPr>
              <w:t>sob</w:t>
            </w:r>
            <w:r>
              <w:rPr>
                <w:rFonts w:cs="Times New Roman"/>
                <w:b/>
                <w:sz w:val="20"/>
                <w:szCs w:val="20"/>
              </w:rPr>
              <w:t>a</w:t>
            </w:r>
            <w:r w:rsidRPr="00A91E6A">
              <w:rPr>
                <w:rFonts w:cs="Times New Roman"/>
                <w:b/>
                <w:sz w:val="20"/>
                <w:szCs w:val="20"/>
              </w:rPr>
              <w:t>, kter</w:t>
            </w:r>
            <w:r>
              <w:rPr>
                <w:rFonts w:cs="Times New Roman"/>
                <w:b/>
                <w:sz w:val="20"/>
                <w:szCs w:val="20"/>
              </w:rPr>
              <w:t>ou</w:t>
            </w:r>
            <w:r w:rsidRPr="00A91E6A">
              <w:rPr>
                <w:rFonts w:cs="Times New Roman"/>
                <w:b/>
                <w:sz w:val="20"/>
                <w:szCs w:val="20"/>
              </w:rPr>
              <w:t xml:space="preserve"> byla plněna technická kvalifikace</w:t>
            </w:r>
            <w:r>
              <w:rPr>
                <w:rFonts w:cs="Times New Roman"/>
                <w:b/>
                <w:sz w:val="20"/>
                <w:szCs w:val="20"/>
              </w:rPr>
              <w:t xml:space="preserve"> a je uvedená v seznamu – Příloha č. 3 ZD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2F03E4F" w14:textId="77777777" w:rsidR="00596A4C" w:rsidRPr="00F57EE6" w:rsidRDefault="00596A4C" w:rsidP="00596A4C">
            <w:pPr>
              <w:spacing w:before="120"/>
              <w:jc w:val="center"/>
              <w:rPr>
                <w:rFonts w:cs="Times New Roman"/>
                <w:b/>
                <w:highlight w:val="green"/>
              </w:rPr>
            </w:pPr>
            <w:r w:rsidRPr="00F57EE6">
              <w:rPr>
                <w:rFonts w:cs="Times New Roman"/>
                <w:b/>
                <w:i/>
              </w:rPr>
              <w:t>Jméno a příjmení, autorizace č.</w:t>
            </w:r>
            <w:r>
              <w:rPr>
                <w:rFonts w:cs="Times New Roman"/>
                <w:b/>
                <w:i/>
              </w:rPr>
              <w:t xml:space="preserve"> …</w:t>
            </w:r>
          </w:p>
        </w:tc>
      </w:tr>
      <w:tr w:rsidR="00596A4C" w:rsidRPr="0034433A" w14:paraId="303BE3A2" w14:textId="77777777" w:rsidTr="00596A4C">
        <w:trPr>
          <w:trHeight w:val="503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4DCDC4B7" w14:textId="77777777" w:rsidR="00596A4C" w:rsidRPr="009E305E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Název zakázky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</w:tcPr>
          <w:p w14:paraId="6A008003" w14:textId="77777777" w:rsidR="00596A4C" w:rsidRPr="0034433A" w:rsidRDefault="00596A4C" w:rsidP="00596A4C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34433A">
              <w:rPr>
                <w:rFonts w:cs="Times New Roman"/>
                <w:b/>
                <w:sz w:val="24"/>
                <w:szCs w:val="24"/>
              </w:rPr>
              <w:t>……….</w:t>
            </w:r>
          </w:p>
        </w:tc>
      </w:tr>
      <w:tr w:rsidR="00596A4C" w:rsidRPr="0005644A" w14:paraId="76EF19AF" w14:textId="77777777" w:rsidTr="00596A4C">
        <w:trPr>
          <w:trHeight w:val="503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049890F3" w14:textId="77777777" w:rsidR="00596A4C" w:rsidRPr="009E305E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Objednatel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</w:tcPr>
          <w:p w14:paraId="6BFD7E9C" w14:textId="77777777" w:rsidR="00596A4C" w:rsidRPr="0005644A" w:rsidRDefault="00596A4C" w:rsidP="00596A4C">
            <w:pPr>
              <w:spacing w:before="12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Název, adresa</w:t>
            </w:r>
            <w:r>
              <w:rPr>
                <w:rFonts w:cs="Times New Roman"/>
                <w:b/>
                <w:i/>
                <w:sz w:val="20"/>
                <w:szCs w:val="20"/>
              </w:rPr>
              <w:t>, IČO, pokud je přiděleno</w:t>
            </w:r>
          </w:p>
        </w:tc>
      </w:tr>
      <w:tr w:rsidR="00596A4C" w:rsidRPr="0005644A" w14:paraId="292E9A6B" w14:textId="77777777" w:rsidTr="00596A4C">
        <w:trPr>
          <w:trHeight w:val="408"/>
        </w:trPr>
        <w:tc>
          <w:tcPr>
            <w:tcW w:w="2689" w:type="dxa"/>
            <w:vMerge w:val="restart"/>
            <w:shd w:val="clear" w:color="auto" w:fill="C5E0B3" w:themeFill="accent6" w:themeFillTint="66"/>
          </w:tcPr>
          <w:p w14:paraId="4DB947E2" w14:textId="77777777" w:rsidR="00596A4C" w:rsidRDefault="00596A4C" w:rsidP="00596A4C">
            <w:pPr>
              <w:spacing w:before="120" w:after="0"/>
              <w:jc w:val="lef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Kontaktní osoba objednatele</w:t>
            </w:r>
          </w:p>
          <w:p w14:paraId="580785F0" w14:textId="77777777" w:rsidR="00596A4C" w:rsidRPr="007F3DB9" w:rsidRDefault="00596A4C" w:rsidP="00596A4C">
            <w:pPr>
              <w:jc w:val="left"/>
              <w:rPr>
                <w:rFonts w:cs="Times New Roman"/>
                <w:i/>
                <w:sz w:val="18"/>
                <w:szCs w:val="18"/>
              </w:rPr>
            </w:pPr>
            <w:r w:rsidRPr="007F3DB9">
              <w:rPr>
                <w:rFonts w:cs="Times New Roman"/>
                <w:i/>
                <w:sz w:val="18"/>
                <w:szCs w:val="18"/>
              </w:rPr>
              <w:t>(pro možnost ověření v dotazníku uvedených informací)</w:t>
            </w: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3AA240D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Jméno a příjmení</w:t>
            </w:r>
          </w:p>
        </w:tc>
        <w:tc>
          <w:tcPr>
            <w:tcW w:w="3754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135D4BA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E-mail</w:t>
            </w:r>
          </w:p>
        </w:tc>
      </w:tr>
      <w:tr w:rsidR="00596A4C" w:rsidRPr="0005644A" w14:paraId="2FEF0ED8" w14:textId="77777777" w:rsidTr="00596A4C">
        <w:trPr>
          <w:trHeight w:val="407"/>
        </w:trPr>
        <w:tc>
          <w:tcPr>
            <w:tcW w:w="2689" w:type="dxa"/>
            <w:vMerge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7BE6D335" w14:textId="77777777" w:rsidR="00596A4C" w:rsidRDefault="00596A4C" w:rsidP="00596A4C">
            <w:pPr>
              <w:spacing w:before="12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1419E60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Funkce</w:t>
            </w:r>
          </w:p>
        </w:tc>
        <w:tc>
          <w:tcPr>
            <w:tcW w:w="3754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D65A81C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Mobil</w:t>
            </w:r>
          </w:p>
        </w:tc>
      </w:tr>
      <w:tr w:rsidR="00596A4C" w:rsidRPr="0005644A" w14:paraId="4C6259AB" w14:textId="77777777" w:rsidTr="00596A4C">
        <w:trPr>
          <w:trHeight w:val="503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011931B0" w14:textId="77777777" w:rsidR="00596A4C" w:rsidRPr="009E305E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Místo stavby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E93EFC6" w14:textId="77777777" w:rsidR="00596A4C" w:rsidRPr="0005644A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 xml:space="preserve">Poštovní adresa, </w:t>
            </w:r>
            <w:r>
              <w:rPr>
                <w:rFonts w:cs="Times New Roman"/>
                <w:b/>
                <w:i/>
                <w:sz w:val="20"/>
                <w:szCs w:val="20"/>
              </w:rPr>
              <w:t>katastrální území, parcelní číslo</w:t>
            </w:r>
          </w:p>
        </w:tc>
      </w:tr>
      <w:tr w:rsidR="00596A4C" w:rsidRPr="00B10CB9" w14:paraId="1F7AEB4E" w14:textId="77777777" w:rsidTr="00596A4C">
        <w:trPr>
          <w:trHeight w:val="1580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7416D926" w14:textId="77777777" w:rsidR="00596A4C" w:rsidRPr="009E305E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Popis předmětu plnění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B957374" w14:textId="77777777" w:rsidR="00596A4C" w:rsidRPr="00B10CB9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B10CB9">
              <w:rPr>
                <w:rFonts w:cs="Times New Roman"/>
                <w:b/>
                <w:i/>
                <w:sz w:val="20"/>
                <w:szCs w:val="20"/>
              </w:rPr>
              <w:t xml:space="preserve">Stručně popsat rozsah </w:t>
            </w:r>
          </w:p>
        </w:tc>
      </w:tr>
      <w:tr w:rsidR="00596A4C" w:rsidRPr="00B10CB9" w14:paraId="084AE204" w14:textId="77777777" w:rsidTr="00596A4C">
        <w:trPr>
          <w:trHeight w:val="841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49A1D1B9" w14:textId="77777777" w:rsidR="00596A4C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CE1D78">
              <w:rPr>
                <w:rFonts w:cs="Times New Roman"/>
                <w:b/>
                <w:sz w:val="20"/>
                <w:szCs w:val="20"/>
              </w:rPr>
              <w:t xml:space="preserve">Byla projektová dokumentace pro provádění stavby zpracována metodikou BIM 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FF77D7F" w14:textId="2BED1BE5" w:rsidR="00596A4C" w:rsidRDefault="00000000" w:rsidP="00596A4C">
            <w:pPr>
              <w:spacing w:after="0"/>
              <w:ind w:left="33" w:firstLine="600"/>
              <w:jc w:val="left"/>
              <w:rPr>
                <w:rFonts w:ascii="Arial" w:hAnsi="Arial" w:cs="Arial"/>
                <w:bCs/>
                <w:sz w:val="32"/>
                <w:szCs w:val="32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1753543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6A4C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596A4C" w:rsidRPr="00252F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ANO</w:t>
            </w:r>
            <w:r w:rsidR="00596A4C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="00596A4C" w:rsidRPr="00252F32">
              <w:rPr>
                <w:rFonts w:cs="Calibri"/>
                <w:bCs/>
                <w:sz w:val="18"/>
                <w:szCs w:val="18"/>
              </w:rPr>
              <w:t>(</w:t>
            </w:r>
            <w:r w:rsidR="004628BB">
              <w:rPr>
                <w:rFonts w:cs="Calibri"/>
                <w:bCs/>
                <w:sz w:val="18"/>
                <w:szCs w:val="18"/>
              </w:rPr>
              <w:t>8</w:t>
            </w:r>
            <w:r w:rsidR="00596A4C" w:rsidRPr="00252F32">
              <w:rPr>
                <w:rFonts w:cs="Calibri"/>
                <w:bCs/>
                <w:sz w:val="18"/>
                <w:szCs w:val="18"/>
              </w:rPr>
              <w:t xml:space="preserve"> bodů za uznanou</w:t>
            </w:r>
            <w:r w:rsidR="00596A4C">
              <w:rPr>
                <w:rFonts w:cs="Calibri"/>
                <w:bCs/>
                <w:sz w:val="18"/>
                <w:szCs w:val="18"/>
              </w:rPr>
              <w:t xml:space="preserve"> referenci)</w:t>
            </w:r>
          </w:p>
          <w:p w14:paraId="3496626E" w14:textId="6C2D6DAC" w:rsidR="00596A4C" w:rsidRPr="00B10CB9" w:rsidRDefault="00000000" w:rsidP="003D0677">
            <w:pPr>
              <w:spacing w:after="0"/>
              <w:ind w:left="33" w:hanging="141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-1724136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6A4C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596A4C" w:rsidRPr="00252F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NE</w:t>
            </w:r>
            <w:r w:rsidR="00596A4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596A4C" w:rsidRPr="00252F32">
              <w:rPr>
                <w:rFonts w:asciiTheme="minorHAnsi" w:hAnsiTheme="minorHAnsi" w:cstheme="minorHAnsi"/>
                <w:bCs/>
                <w:sz w:val="18"/>
                <w:szCs w:val="18"/>
              </w:rPr>
              <w:t>(</w:t>
            </w:r>
            <w:r w:rsidR="004628BB">
              <w:rPr>
                <w:rFonts w:asciiTheme="minorHAnsi" w:hAnsiTheme="minorHAnsi" w:cstheme="minorHAnsi"/>
                <w:bCs/>
                <w:sz w:val="18"/>
                <w:szCs w:val="18"/>
              </w:rPr>
              <w:t>4</w:t>
            </w:r>
            <w:r w:rsidR="00596A4C" w:rsidRPr="00252F3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3D0677" w:rsidRPr="00252F32">
              <w:rPr>
                <w:rFonts w:asciiTheme="minorHAnsi" w:hAnsiTheme="minorHAnsi" w:cstheme="minorHAnsi"/>
                <w:bCs/>
                <w:sz w:val="18"/>
                <w:szCs w:val="18"/>
              </w:rPr>
              <w:t>bod</w:t>
            </w:r>
            <w:r w:rsidR="003D0677">
              <w:rPr>
                <w:rFonts w:asciiTheme="minorHAnsi" w:hAnsiTheme="minorHAnsi" w:cstheme="minorHAnsi"/>
                <w:bCs/>
                <w:sz w:val="18"/>
                <w:szCs w:val="18"/>
              </w:rPr>
              <w:t>y</w:t>
            </w:r>
            <w:r w:rsidR="003D0677" w:rsidRPr="00252F3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596A4C" w:rsidRPr="00252F32">
              <w:rPr>
                <w:rFonts w:asciiTheme="minorHAnsi" w:hAnsiTheme="minorHAnsi" w:cstheme="minorHAnsi"/>
                <w:bCs/>
                <w:sz w:val="18"/>
                <w:szCs w:val="18"/>
              </w:rPr>
              <w:t>za uznanou referenci)</w:t>
            </w:r>
          </w:p>
        </w:tc>
      </w:tr>
      <w:tr w:rsidR="00596A4C" w:rsidRPr="00236187" w14:paraId="6E196D4B" w14:textId="77777777" w:rsidTr="00596A4C">
        <w:trPr>
          <w:trHeight w:val="503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3BCD74F1" w14:textId="77777777" w:rsidR="00596A4C" w:rsidRPr="00236187" w:rsidRDefault="00596A4C" w:rsidP="00596A4C">
            <w:pPr>
              <w:spacing w:before="120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sz w:val="20"/>
                <w:szCs w:val="20"/>
              </w:rPr>
              <w:lastRenderedPageBreak/>
              <w:t>Projektová dokumentace byla řádně dokončena a předána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  <w:r w:rsidRPr="00236187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40C11F3" w14:textId="77777777" w:rsidR="00596A4C" w:rsidRPr="00236187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i/>
                <w:sz w:val="20"/>
                <w:szCs w:val="20"/>
              </w:rPr>
              <w:t>Den, měsíc, rok</w:t>
            </w:r>
          </w:p>
        </w:tc>
      </w:tr>
      <w:tr w:rsidR="00596A4C" w:rsidRPr="00236187" w14:paraId="5894C6B7" w14:textId="77777777" w:rsidTr="00596A4C">
        <w:trPr>
          <w:trHeight w:val="503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082C42A" w14:textId="77777777" w:rsidR="00596A4C" w:rsidRPr="00236187" w:rsidRDefault="00596A4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56D45">
              <w:rPr>
                <w:rFonts w:cs="Times New Roman"/>
                <w:b/>
                <w:sz w:val="20"/>
                <w:szCs w:val="20"/>
              </w:rPr>
              <w:t>Investiční náklad</w:t>
            </w:r>
            <w:r>
              <w:rPr>
                <w:rFonts w:cs="Times New Roman"/>
                <w:b/>
                <w:sz w:val="20"/>
                <w:szCs w:val="20"/>
              </w:rPr>
              <w:t>y: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3AC6B15" w14:textId="77777777" w:rsidR="00596A4C" w:rsidRPr="00236187" w:rsidRDefault="00596A4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……</w:t>
            </w:r>
          </w:p>
        </w:tc>
      </w:tr>
      <w:tr w:rsidR="00596A4C" w:rsidRPr="00F57EE6" w14:paraId="464C03AB" w14:textId="77777777" w:rsidTr="00596A4C">
        <w:trPr>
          <w:trHeight w:val="1191"/>
        </w:trPr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E983C43" w14:textId="77777777" w:rsidR="00596A4C" w:rsidRPr="00620F3A" w:rsidRDefault="00596A4C" w:rsidP="00596A4C">
            <w:pPr>
              <w:spacing w:before="120"/>
              <w:jc w:val="left"/>
              <w:rPr>
                <w:rFonts w:cs="Times New Roman"/>
                <w:b/>
                <w:i/>
                <w:sz w:val="20"/>
                <w:szCs w:val="20"/>
              </w:rPr>
            </w:pPr>
            <w:r w:rsidRPr="00620F3A">
              <w:rPr>
                <w:rFonts w:cs="Times New Roman"/>
                <w:b/>
                <w:i/>
                <w:sz w:val="20"/>
                <w:szCs w:val="20"/>
                <w:highlight w:val="yellow"/>
              </w:rPr>
              <w:t>Čestně prohlašuji,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že výše uveden</w:t>
            </w:r>
            <w:r>
              <w:rPr>
                <w:rFonts w:cs="Times New Roman"/>
                <w:b/>
                <w:i/>
                <w:sz w:val="20"/>
                <w:szCs w:val="20"/>
              </w:rPr>
              <w:t>á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autorizovan</w:t>
            </w:r>
            <w:r>
              <w:rPr>
                <w:rFonts w:cs="Times New Roman"/>
                <w:b/>
                <w:i/>
                <w:sz w:val="20"/>
                <w:szCs w:val="20"/>
              </w:rPr>
              <w:t>á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osob</w:t>
            </w:r>
            <w:r>
              <w:rPr>
                <w:rFonts w:cs="Times New Roman"/>
                <w:b/>
                <w:i/>
                <w:sz w:val="20"/>
                <w:szCs w:val="20"/>
              </w:rPr>
              <w:t>a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se bud</w:t>
            </w:r>
            <w:r>
              <w:rPr>
                <w:rFonts w:cs="Times New Roman"/>
                <w:b/>
                <w:i/>
                <w:sz w:val="20"/>
                <w:szCs w:val="20"/>
              </w:rPr>
              <w:t>e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osobně podílet na plnění veřejné zakázky, která je předmětem tohoto zadávacího řízení.</w:t>
            </w:r>
          </w:p>
          <w:p w14:paraId="114CB1C1" w14:textId="77777777" w:rsidR="00596A4C" w:rsidRPr="00F57EE6" w:rsidRDefault="00596A4C" w:rsidP="00596A4C">
            <w:pPr>
              <w:spacing w:before="120"/>
              <w:jc w:val="left"/>
              <w:rPr>
                <w:rFonts w:cs="Times New Roman"/>
                <w:i/>
                <w:sz w:val="20"/>
                <w:szCs w:val="20"/>
              </w:rPr>
            </w:pP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Dále </w:t>
            </w:r>
            <w:r w:rsidRPr="00620F3A">
              <w:rPr>
                <w:rFonts w:cs="Times New Roman"/>
                <w:b/>
                <w:i/>
                <w:sz w:val="20"/>
                <w:szCs w:val="20"/>
                <w:highlight w:val="yellow"/>
              </w:rPr>
              <w:t>čestně prohlašuji,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že tato zakázka splňuje výše uvedené požadované základní kritérium) a všechny informace níže vyplněné v dotazníku jsou pravdivé.</w:t>
            </w:r>
          </w:p>
        </w:tc>
      </w:tr>
      <w:tr w:rsidR="004628BB" w:rsidRPr="003954A6" w14:paraId="5963B290" w14:textId="77777777" w:rsidTr="003954A6">
        <w:trPr>
          <w:trHeight w:val="503"/>
        </w:trPr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D232C34" w14:textId="263D7281" w:rsidR="004628BB" w:rsidRPr="003954A6" w:rsidRDefault="004628BB" w:rsidP="004628B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2210DC">
              <w:rPr>
                <w:rFonts w:cs="Times New Roman"/>
                <w:b/>
                <w:sz w:val="24"/>
                <w:szCs w:val="24"/>
              </w:rPr>
              <w:t xml:space="preserve">Zakázka (zkušenost) č. </w:t>
            </w:r>
            <w:r>
              <w:rPr>
                <w:rFonts w:cs="Times New Roman"/>
                <w:b/>
                <w:sz w:val="24"/>
                <w:szCs w:val="24"/>
              </w:rPr>
              <w:t>2</w:t>
            </w:r>
          </w:p>
        </w:tc>
      </w:tr>
      <w:tr w:rsidR="004628BB" w:rsidRPr="00F57EE6" w14:paraId="39C50783" w14:textId="77777777" w:rsidTr="003954A6">
        <w:trPr>
          <w:trHeight w:val="503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0C618D3" w14:textId="77777777" w:rsidR="004628BB" w:rsidRPr="00252F32" w:rsidRDefault="004628BB" w:rsidP="003954A6">
            <w:pPr>
              <w:spacing w:before="120" w:after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Hlavní inženýr projektu </w:t>
            </w:r>
            <w:r w:rsidRPr="00CE1D78">
              <w:rPr>
                <w:rFonts w:cs="Times New Roman"/>
                <w:b/>
                <w:sz w:val="20"/>
                <w:szCs w:val="20"/>
              </w:rPr>
              <w:t>(vedoucí projektant)</w:t>
            </w:r>
            <w:r>
              <w:rPr>
                <w:rFonts w:cs="Times New Roman"/>
                <w:b/>
                <w:sz w:val="20"/>
                <w:szCs w:val="20"/>
              </w:rPr>
              <w:t xml:space="preserve"> - o</w:t>
            </w:r>
            <w:r w:rsidRPr="00A91E6A">
              <w:rPr>
                <w:rFonts w:cs="Times New Roman"/>
                <w:b/>
                <w:sz w:val="20"/>
                <w:szCs w:val="20"/>
              </w:rPr>
              <w:t>sob</w:t>
            </w:r>
            <w:r>
              <w:rPr>
                <w:rFonts w:cs="Times New Roman"/>
                <w:b/>
                <w:sz w:val="20"/>
                <w:szCs w:val="20"/>
              </w:rPr>
              <w:t>a</w:t>
            </w:r>
            <w:r w:rsidRPr="00A91E6A">
              <w:rPr>
                <w:rFonts w:cs="Times New Roman"/>
                <w:b/>
                <w:sz w:val="20"/>
                <w:szCs w:val="20"/>
              </w:rPr>
              <w:t>, kter</w:t>
            </w:r>
            <w:r>
              <w:rPr>
                <w:rFonts w:cs="Times New Roman"/>
                <w:b/>
                <w:sz w:val="20"/>
                <w:szCs w:val="20"/>
              </w:rPr>
              <w:t>ou</w:t>
            </w:r>
            <w:r w:rsidRPr="00A91E6A">
              <w:rPr>
                <w:rFonts w:cs="Times New Roman"/>
                <w:b/>
                <w:sz w:val="20"/>
                <w:szCs w:val="20"/>
              </w:rPr>
              <w:t xml:space="preserve"> byla plněna technická kvalifikace</w:t>
            </w:r>
            <w:r>
              <w:rPr>
                <w:rFonts w:cs="Times New Roman"/>
                <w:b/>
                <w:sz w:val="20"/>
                <w:szCs w:val="20"/>
              </w:rPr>
              <w:t xml:space="preserve"> a je uvedená v seznamu – Příloha č. 3 ZD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AB340AD" w14:textId="77777777" w:rsidR="004628BB" w:rsidRPr="00F57EE6" w:rsidRDefault="004628BB" w:rsidP="003954A6">
            <w:pPr>
              <w:spacing w:before="120"/>
              <w:jc w:val="center"/>
              <w:rPr>
                <w:rFonts w:cs="Times New Roman"/>
                <w:b/>
                <w:highlight w:val="green"/>
              </w:rPr>
            </w:pPr>
            <w:r w:rsidRPr="00F57EE6">
              <w:rPr>
                <w:rFonts w:cs="Times New Roman"/>
                <w:b/>
                <w:i/>
              </w:rPr>
              <w:t>Jméno a příjmení, autorizace č.</w:t>
            </w:r>
            <w:r>
              <w:rPr>
                <w:rFonts w:cs="Times New Roman"/>
                <w:b/>
                <w:i/>
              </w:rPr>
              <w:t xml:space="preserve"> …</w:t>
            </w:r>
          </w:p>
        </w:tc>
      </w:tr>
      <w:tr w:rsidR="004628BB" w:rsidRPr="0034433A" w14:paraId="4B974F45" w14:textId="77777777" w:rsidTr="003954A6">
        <w:trPr>
          <w:trHeight w:val="503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6BDFE30" w14:textId="77777777" w:rsidR="004628BB" w:rsidRPr="009E305E" w:rsidRDefault="004628BB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Název zakázky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</w:tcPr>
          <w:p w14:paraId="51CD49DC" w14:textId="77777777" w:rsidR="004628BB" w:rsidRPr="0034433A" w:rsidRDefault="004628BB" w:rsidP="003954A6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34433A">
              <w:rPr>
                <w:rFonts w:cs="Times New Roman"/>
                <w:b/>
                <w:sz w:val="24"/>
                <w:szCs w:val="24"/>
              </w:rPr>
              <w:t>……….</w:t>
            </w:r>
          </w:p>
        </w:tc>
      </w:tr>
      <w:tr w:rsidR="004628BB" w:rsidRPr="0005644A" w14:paraId="68D3F121" w14:textId="77777777" w:rsidTr="003954A6">
        <w:trPr>
          <w:trHeight w:val="503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06C8D573" w14:textId="77777777" w:rsidR="004628BB" w:rsidRPr="009E305E" w:rsidRDefault="004628BB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Objednatel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</w:tcPr>
          <w:p w14:paraId="61B145E9" w14:textId="77777777" w:rsidR="004628BB" w:rsidRPr="0005644A" w:rsidRDefault="004628BB" w:rsidP="003954A6">
            <w:pPr>
              <w:spacing w:before="12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Název, adresa</w:t>
            </w:r>
            <w:r>
              <w:rPr>
                <w:rFonts w:cs="Times New Roman"/>
                <w:b/>
                <w:i/>
                <w:sz w:val="20"/>
                <w:szCs w:val="20"/>
              </w:rPr>
              <w:t>, IČO, pokud je přiděleno</w:t>
            </w:r>
          </w:p>
        </w:tc>
      </w:tr>
      <w:tr w:rsidR="004628BB" w:rsidRPr="0005644A" w14:paraId="6BEE1947" w14:textId="77777777" w:rsidTr="003954A6">
        <w:trPr>
          <w:trHeight w:val="408"/>
        </w:trPr>
        <w:tc>
          <w:tcPr>
            <w:tcW w:w="2689" w:type="dxa"/>
            <w:vMerge w:val="restart"/>
            <w:shd w:val="clear" w:color="auto" w:fill="C5E0B3" w:themeFill="accent6" w:themeFillTint="66"/>
          </w:tcPr>
          <w:p w14:paraId="25D67800" w14:textId="77777777" w:rsidR="004628BB" w:rsidRDefault="004628BB" w:rsidP="003954A6">
            <w:pPr>
              <w:spacing w:before="120" w:after="0"/>
              <w:jc w:val="lef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Kontaktní osoba objednatele</w:t>
            </w:r>
          </w:p>
          <w:p w14:paraId="2FC658E4" w14:textId="77777777" w:rsidR="004628BB" w:rsidRPr="007F3DB9" w:rsidRDefault="004628BB" w:rsidP="003954A6">
            <w:pPr>
              <w:jc w:val="left"/>
              <w:rPr>
                <w:rFonts w:cs="Times New Roman"/>
                <w:i/>
                <w:sz w:val="18"/>
                <w:szCs w:val="18"/>
              </w:rPr>
            </w:pPr>
            <w:r w:rsidRPr="007F3DB9">
              <w:rPr>
                <w:rFonts w:cs="Times New Roman"/>
                <w:i/>
                <w:sz w:val="18"/>
                <w:szCs w:val="18"/>
              </w:rPr>
              <w:t>(pro možnost ověření v dotazníku uvedených informací)</w:t>
            </w: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74CE1D7" w14:textId="77777777" w:rsidR="004628BB" w:rsidRPr="0005644A" w:rsidRDefault="004628BB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Jméno a příjmení</w:t>
            </w:r>
          </w:p>
        </w:tc>
        <w:tc>
          <w:tcPr>
            <w:tcW w:w="3754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B80EC18" w14:textId="77777777" w:rsidR="004628BB" w:rsidRPr="0005644A" w:rsidRDefault="004628BB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E-mail</w:t>
            </w:r>
          </w:p>
        </w:tc>
      </w:tr>
      <w:tr w:rsidR="004628BB" w:rsidRPr="0005644A" w14:paraId="1601C16F" w14:textId="77777777" w:rsidTr="003954A6">
        <w:trPr>
          <w:trHeight w:val="407"/>
        </w:trPr>
        <w:tc>
          <w:tcPr>
            <w:tcW w:w="2689" w:type="dxa"/>
            <w:vMerge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284C9A5A" w14:textId="77777777" w:rsidR="004628BB" w:rsidRDefault="004628BB" w:rsidP="003954A6">
            <w:pPr>
              <w:spacing w:before="12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DCA355B" w14:textId="77777777" w:rsidR="004628BB" w:rsidRPr="0005644A" w:rsidRDefault="004628BB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Funkce</w:t>
            </w:r>
          </w:p>
        </w:tc>
        <w:tc>
          <w:tcPr>
            <w:tcW w:w="3754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16DA28C" w14:textId="77777777" w:rsidR="004628BB" w:rsidRPr="0005644A" w:rsidRDefault="004628BB" w:rsidP="003954A6">
            <w:pPr>
              <w:spacing w:after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Mobil</w:t>
            </w:r>
          </w:p>
        </w:tc>
      </w:tr>
      <w:tr w:rsidR="004628BB" w:rsidRPr="0005644A" w14:paraId="1D0739AE" w14:textId="77777777" w:rsidTr="003954A6">
        <w:trPr>
          <w:trHeight w:val="503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C667A71" w14:textId="77777777" w:rsidR="004628BB" w:rsidRPr="009E305E" w:rsidRDefault="004628BB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Místo stavby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27426F4" w14:textId="77777777" w:rsidR="004628BB" w:rsidRPr="0005644A" w:rsidRDefault="004628BB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 xml:space="preserve">Poštovní adresa, </w:t>
            </w:r>
            <w:r>
              <w:rPr>
                <w:rFonts w:cs="Times New Roman"/>
                <w:b/>
                <w:i/>
                <w:sz w:val="20"/>
                <w:szCs w:val="20"/>
              </w:rPr>
              <w:t>katastrální území, parcelní číslo</w:t>
            </w:r>
          </w:p>
        </w:tc>
      </w:tr>
      <w:tr w:rsidR="004628BB" w:rsidRPr="00B10CB9" w14:paraId="11977140" w14:textId="77777777" w:rsidTr="003954A6">
        <w:trPr>
          <w:trHeight w:val="1580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393C9649" w14:textId="77777777" w:rsidR="004628BB" w:rsidRPr="009E305E" w:rsidRDefault="004628BB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Popis předmětu plnění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45E52B2" w14:textId="77777777" w:rsidR="004628BB" w:rsidRPr="00B10CB9" w:rsidRDefault="004628BB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B10CB9">
              <w:rPr>
                <w:rFonts w:cs="Times New Roman"/>
                <w:b/>
                <w:i/>
                <w:sz w:val="20"/>
                <w:szCs w:val="20"/>
              </w:rPr>
              <w:t xml:space="preserve">Stručně popsat rozsah </w:t>
            </w:r>
          </w:p>
        </w:tc>
      </w:tr>
      <w:tr w:rsidR="004628BB" w:rsidRPr="00B10CB9" w14:paraId="17765302" w14:textId="77777777" w:rsidTr="003954A6">
        <w:trPr>
          <w:trHeight w:val="841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79E05E04" w14:textId="77777777" w:rsidR="004628BB" w:rsidRDefault="004628BB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CE1D78">
              <w:rPr>
                <w:rFonts w:cs="Times New Roman"/>
                <w:b/>
                <w:sz w:val="20"/>
                <w:szCs w:val="20"/>
              </w:rPr>
              <w:t xml:space="preserve">Byla projektová dokumentace pro provádění stavby zpracována metodikou BIM 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F83C161" w14:textId="3B59FB29" w:rsidR="004628BB" w:rsidRDefault="00000000" w:rsidP="003954A6">
            <w:pPr>
              <w:spacing w:after="0"/>
              <w:ind w:left="33" w:firstLine="600"/>
              <w:jc w:val="left"/>
              <w:rPr>
                <w:rFonts w:ascii="Arial" w:hAnsi="Arial" w:cs="Arial"/>
                <w:bCs/>
                <w:sz w:val="32"/>
                <w:szCs w:val="32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-75405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628BB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4628BB" w:rsidRPr="00252F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ANO</w:t>
            </w:r>
            <w:r w:rsidR="004628BB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="004628BB" w:rsidRPr="00252F32">
              <w:rPr>
                <w:rFonts w:cs="Calibri"/>
                <w:bCs/>
                <w:sz w:val="18"/>
                <w:szCs w:val="18"/>
              </w:rPr>
              <w:t>(</w:t>
            </w:r>
            <w:r w:rsidR="004628BB">
              <w:rPr>
                <w:rFonts w:cs="Calibri"/>
                <w:bCs/>
                <w:sz w:val="18"/>
                <w:szCs w:val="18"/>
              </w:rPr>
              <w:t>8</w:t>
            </w:r>
            <w:r w:rsidR="004628BB" w:rsidRPr="00252F32">
              <w:rPr>
                <w:rFonts w:cs="Calibri"/>
                <w:bCs/>
                <w:sz w:val="18"/>
                <w:szCs w:val="18"/>
              </w:rPr>
              <w:t xml:space="preserve"> bodů za uznanou</w:t>
            </w:r>
            <w:r w:rsidR="004628BB">
              <w:rPr>
                <w:rFonts w:cs="Calibri"/>
                <w:bCs/>
                <w:sz w:val="18"/>
                <w:szCs w:val="18"/>
              </w:rPr>
              <w:t xml:space="preserve"> referenci)</w:t>
            </w:r>
          </w:p>
          <w:p w14:paraId="6C9E7EE0" w14:textId="325D2599" w:rsidR="004628BB" w:rsidRPr="00B10CB9" w:rsidRDefault="00000000" w:rsidP="003D0677">
            <w:pPr>
              <w:spacing w:after="0"/>
              <w:ind w:left="33" w:hanging="141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-1798450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628BB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4628BB" w:rsidRPr="00252F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NE</w:t>
            </w:r>
            <w:r w:rsidR="004628B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628BB" w:rsidRPr="00252F32">
              <w:rPr>
                <w:rFonts w:asciiTheme="minorHAnsi" w:hAnsiTheme="minorHAnsi" w:cstheme="minorHAnsi"/>
                <w:bCs/>
                <w:sz w:val="18"/>
                <w:szCs w:val="18"/>
              </w:rPr>
              <w:t>(</w:t>
            </w:r>
            <w:r w:rsidR="004628BB">
              <w:rPr>
                <w:rFonts w:asciiTheme="minorHAnsi" w:hAnsiTheme="minorHAnsi" w:cstheme="minorHAnsi"/>
                <w:bCs/>
                <w:sz w:val="18"/>
                <w:szCs w:val="18"/>
              </w:rPr>
              <w:t>4</w:t>
            </w:r>
            <w:r w:rsidR="004628BB" w:rsidRPr="00252F3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3D0677" w:rsidRPr="00252F32">
              <w:rPr>
                <w:rFonts w:asciiTheme="minorHAnsi" w:hAnsiTheme="minorHAnsi" w:cstheme="minorHAnsi"/>
                <w:bCs/>
                <w:sz w:val="18"/>
                <w:szCs w:val="18"/>
              </w:rPr>
              <w:t>bod</w:t>
            </w:r>
            <w:r w:rsidR="003D0677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y </w:t>
            </w:r>
            <w:r w:rsidR="004628BB" w:rsidRPr="00252F32">
              <w:rPr>
                <w:rFonts w:asciiTheme="minorHAnsi" w:hAnsiTheme="minorHAnsi" w:cstheme="minorHAnsi"/>
                <w:bCs/>
                <w:sz w:val="18"/>
                <w:szCs w:val="18"/>
              </w:rPr>
              <w:t>za uznanou referenci)</w:t>
            </w:r>
          </w:p>
        </w:tc>
      </w:tr>
      <w:tr w:rsidR="004628BB" w:rsidRPr="00236187" w14:paraId="724248E7" w14:textId="77777777" w:rsidTr="003954A6">
        <w:trPr>
          <w:trHeight w:val="503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315B427A" w14:textId="77777777" w:rsidR="004628BB" w:rsidRPr="00236187" w:rsidRDefault="004628BB" w:rsidP="003954A6">
            <w:pPr>
              <w:spacing w:before="120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sz w:val="20"/>
                <w:szCs w:val="20"/>
              </w:rPr>
              <w:t>Projektová dokumentace byla řádně dokončena a předána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  <w:r w:rsidRPr="00236187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512187E" w14:textId="77777777" w:rsidR="004628BB" w:rsidRPr="00236187" w:rsidRDefault="004628BB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i/>
                <w:sz w:val="20"/>
                <w:szCs w:val="20"/>
              </w:rPr>
              <w:t>Den, měsíc, rok</w:t>
            </w:r>
          </w:p>
        </w:tc>
      </w:tr>
      <w:tr w:rsidR="004628BB" w:rsidRPr="00236187" w14:paraId="4A48922A" w14:textId="77777777" w:rsidTr="003954A6">
        <w:trPr>
          <w:trHeight w:val="503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73F3A96B" w14:textId="77777777" w:rsidR="004628BB" w:rsidRPr="00236187" w:rsidRDefault="004628BB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56D45">
              <w:rPr>
                <w:rFonts w:cs="Times New Roman"/>
                <w:b/>
                <w:sz w:val="20"/>
                <w:szCs w:val="20"/>
              </w:rPr>
              <w:t>Investiční náklad</w:t>
            </w:r>
            <w:r>
              <w:rPr>
                <w:rFonts w:cs="Times New Roman"/>
                <w:b/>
                <w:sz w:val="20"/>
                <w:szCs w:val="20"/>
              </w:rPr>
              <w:t>y: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5B77677" w14:textId="77777777" w:rsidR="004628BB" w:rsidRPr="00236187" w:rsidRDefault="004628BB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……</w:t>
            </w:r>
          </w:p>
        </w:tc>
      </w:tr>
      <w:tr w:rsidR="004628BB" w:rsidRPr="00F57EE6" w14:paraId="75E95ABD" w14:textId="77777777" w:rsidTr="003954A6">
        <w:trPr>
          <w:trHeight w:val="1191"/>
        </w:trPr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D1C346A" w14:textId="77777777" w:rsidR="004628BB" w:rsidRPr="00620F3A" w:rsidRDefault="004628BB" w:rsidP="003954A6">
            <w:pPr>
              <w:spacing w:before="120"/>
              <w:jc w:val="left"/>
              <w:rPr>
                <w:rFonts w:cs="Times New Roman"/>
                <w:b/>
                <w:i/>
                <w:sz w:val="20"/>
                <w:szCs w:val="20"/>
              </w:rPr>
            </w:pPr>
            <w:r w:rsidRPr="00620F3A">
              <w:rPr>
                <w:rFonts w:cs="Times New Roman"/>
                <w:b/>
                <w:i/>
                <w:sz w:val="20"/>
                <w:szCs w:val="20"/>
                <w:highlight w:val="yellow"/>
              </w:rPr>
              <w:t>Čestně prohlašuji,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že výše uveden</w:t>
            </w:r>
            <w:r>
              <w:rPr>
                <w:rFonts w:cs="Times New Roman"/>
                <w:b/>
                <w:i/>
                <w:sz w:val="20"/>
                <w:szCs w:val="20"/>
              </w:rPr>
              <w:t>á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autorizovan</w:t>
            </w:r>
            <w:r>
              <w:rPr>
                <w:rFonts w:cs="Times New Roman"/>
                <w:b/>
                <w:i/>
                <w:sz w:val="20"/>
                <w:szCs w:val="20"/>
              </w:rPr>
              <w:t>á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osob</w:t>
            </w:r>
            <w:r>
              <w:rPr>
                <w:rFonts w:cs="Times New Roman"/>
                <w:b/>
                <w:i/>
                <w:sz w:val="20"/>
                <w:szCs w:val="20"/>
              </w:rPr>
              <w:t>a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se bud</w:t>
            </w:r>
            <w:r>
              <w:rPr>
                <w:rFonts w:cs="Times New Roman"/>
                <w:b/>
                <w:i/>
                <w:sz w:val="20"/>
                <w:szCs w:val="20"/>
              </w:rPr>
              <w:t>e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osobně podílet na plnění veřejné zakázky, která je předmětem tohoto zadávacího řízení.</w:t>
            </w:r>
          </w:p>
          <w:p w14:paraId="1E13BA93" w14:textId="77777777" w:rsidR="004628BB" w:rsidRPr="00F57EE6" w:rsidRDefault="004628BB" w:rsidP="003954A6">
            <w:pPr>
              <w:spacing w:before="120"/>
              <w:jc w:val="left"/>
              <w:rPr>
                <w:rFonts w:cs="Times New Roman"/>
                <w:i/>
                <w:sz w:val="20"/>
                <w:szCs w:val="20"/>
              </w:rPr>
            </w:pP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Dále </w:t>
            </w:r>
            <w:r w:rsidRPr="00620F3A">
              <w:rPr>
                <w:rFonts w:cs="Times New Roman"/>
                <w:b/>
                <w:i/>
                <w:sz w:val="20"/>
                <w:szCs w:val="20"/>
                <w:highlight w:val="yellow"/>
              </w:rPr>
              <w:t>čestně prohlašuji,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že tato zakázka splňuje výše uvedené požadované základní kritérium) a všechny informace níže vyplněné v dotazníku jsou pravdivé.</w:t>
            </w:r>
          </w:p>
        </w:tc>
      </w:tr>
      <w:tr w:rsidR="004628BB" w:rsidRPr="003954A6" w14:paraId="73970E29" w14:textId="77777777" w:rsidTr="003954A6">
        <w:trPr>
          <w:trHeight w:val="503"/>
        </w:trPr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11EE0734" w14:textId="40B4272C" w:rsidR="004628BB" w:rsidRPr="003954A6" w:rsidRDefault="004628BB" w:rsidP="004628B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cs="Times New Roman"/>
                <w:b/>
                <w:color w:val="FF0000"/>
                <w:sz w:val="24"/>
                <w:szCs w:val="24"/>
              </w:rPr>
            </w:pPr>
            <w:r w:rsidRPr="002210DC">
              <w:rPr>
                <w:rFonts w:cs="Times New Roman"/>
                <w:b/>
                <w:sz w:val="24"/>
                <w:szCs w:val="24"/>
              </w:rPr>
              <w:t xml:space="preserve">Zakázka (zkušenost) č. </w:t>
            </w:r>
            <w:r>
              <w:rPr>
                <w:rFonts w:cs="Times New Roman"/>
                <w:b/>
                <w:sz w:val="24"/>
                <w:szCs w:val="24"/>
              </w:rPr>
              <w:t>3</w:t>
            </w:r>
          </w:p>
        </w:tc>
      </w:tr>
      <w:tr w:rsidR="004628BB" w:rsidRPr="00F57EE6" w14:paraId="0B05A728" w14:textId="77777777" w:rsidTr="003954A6">
        <w:trPr>
          <w:trHeight w:val="503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0507248C" w14:textId="77777777" w:rsidR="004628BB" w:rsidRPr="00252F32" w:rsidRDefault="004628BB" w:rsidP="003954A6">
            <w:pPr>
              <w:spacing w:before="120" w:after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Hlavní inženýr projektu </w:t>
            </w:r>
            <w:r w:rsidRPr="00CE1D78">
              <w:rPr>
                <w:rFonts w:cs="Times New Roman"/>
                <w:b/>
                <w:sz w:val="20"/>
                <w:szCs w:val="20"/>
              </w:rPr>
              <w:t>(vedoucí projektant)</w:t>
            </w:r>
            <w:r>
              <w:rPr>
                <w:rFonts w:cs="Times New Roman"/>
                <w:b/>
                <w:sz w:val="20"/>
                <w:szCs w:val="20"/>
              </w:rPr>
              <w:t xml:space="preserve"> - o</w:t>
            </w:r>
            <w:r w:rsidRPr="00A91E6A">
              <w:rPr>
                <w:rFonts w:cs="Times New Roman"/>
                <w:b/>
                <w:sz w:val="20"/>
                <w:szCs w:val="20"/>
              </w:rPr>
              <w:t>sob</w:t>
            </w:r>
            <w:r>
              <w:rPr>
                <w:rFonts w:cs="Times New Roman"/>
                <w:b/>
                <w:sz w:val="20"/>
                <w:szCs w:val="20"/>
              </w:rPr>
              <w:t>a</w:t>
            </w:r>
            <w:r w:rsidRPr="00A91E6A">
              <w:rPr>
                <w:rFonts w:cs="Times New Roman"/>
                <w:b/>
                <w:sz w:val="20"/>
                <w:szCs w:val="20"/>
              </w:rPr>
              <w:t>, kter</w:t>
            </w:r>
            <w:r>
              <w:rPr>
                <w:rFonts w:cs="Times New Roman"/>
                <w:b/>
                <w:sz w:val="20"/>
                <w:szCs w:val="20"/>
              </w:rPr>
              <w:t>ou</w:t>
            </w:r>
            <w:r w:rsidRPr="00A91E6A">
              <w:rPr>
                <w:rFonts w:cs="Times New Roman"/>
                <w:b/>
                <w:sz w:val="20"/>
                <w:szCs w:val="20"/>
              </w:rPr>
              <w:t xml:space="preserve"> byla plněna technická kvalifikace</w:t>
            </w:r>
            <w:r>
              <w:rPr>
                <w:rFonts w:cs="Times New Roman"/>
                <w:b/>
                <w:sz w:val="20"/>
                <w:szCs w:val="20"/>
              </w:rPr>
              <w:t xml:space="preserve"> a je uvedená v seznamu – Příloha č. 3 ZD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E11C6D4" w14:textId="77777777" w:rsidR="004628BB" w:rsidRPr="00F57EE6" w:rsidRDefault="004628BB" w:rsidP="003954A6">
            <w:pPr>
              <w:spacing w:before="120"/>
              <w:jc w:val="center"/>
              <w:rPr>
                <w:rFonts w:cs="Times New Roman"/>
                <w:b/>
                <w:highlight w:val="green"/>
              </w:rPr>
            </w:pPr>
            <w:r w:rsidRPr="00F57EE6">
              <w:rPr>
                <w:rFonts w:cs="Times New Roman"/>
                <w:b/>
                <w:i/>
              </w:rPr>
              <w:t>Jméno a příjmení, autorizace č.</w:t>
            </w:r>
            <w:r>
              <w:rPr>
                <w:rFonts w:cs="Times New Roman"/>
                <w:b/>
                <w:i/>
              </w:rPr>
              <w:t xml:space="preserve"> …</w:t>
            </w:r>
          </w:p>
        </w:tc>
      </w:tr>
      <w:tr w:rsidR="004628BB" w:rsidRPr="0034433A" w14:paraId="2203DEFB" w14:textId="77777777" w:rsidTr="003954A6">
        <w:trPr>
          <w:trHeight w:val="503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72EA71FC" w14:textId="77777777" w:rsidR="004628BB" w:rsidRPr="009E305E" w:rsidRDefault="004628BB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Název zakázky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</w:tcPr>
          <w:p w14:paraId="2723C330" w14:textId="77777777" w:rsidR="004628BB" w:rsidRPr="0034433A" w:rsidRDefault="004628BB" w:rsidP="003954A6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34433A">
              <w:rPr>
                <w:rFonts w:cs="Times New Roman"/>
                <w:b/>
                <w:sz w:val="24"/>
                <w:szCs w:val="24"/>
              </w:rPr>
              <w:t>……….</w:t>
            </w:r>
          </w:p>
        </w:tc>
      </w:tr>
      <w:tr w:rsidR="004628BB" w:rsidRPr="0005644A" w14:paraId="4C6F5611" w14:textId="77777777" w:rsidTr="003954A6">
        <w:trPr>
          <w:trHeight w:val="503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098E1529" w14:textId="77777777" w:rsidR="004628BB" w:rsidRPr="009E305E" w:rsidRDefault="004628BB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Objednatel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</w:tcPr>
          <w:p w14:paraId="2ACE6E6F" w14:textId="77777777" w:rsidR="004628BB" w:rsidRPr="0005644A" w:rsidRDefault="004628BB" w:rsidP="003954A6">
            <w:pPr>
              <w:spacing w:before="12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Název, adresa</w:t>
            </w:r>
            <w:r>
              <w:rPr>
                <w:rFonts w:cs="Times New Roman"/>
                <w:b/>
                <w:i/>
                <w:sz w:val="20"/>
                <w:szCs w:val="20"/>
              </w:rPr>
              <w:t>, IČO, pokud je přiděleno</w:t>
            </w:r>
          </w:p>
        </w:tc>
      </w:tr>
      <w:tr w:rsidR="004628BB" w:rsidRPr="0005644A" w14:paraId="2D1F7BF9" w14:textId="77777777" w:rsidTr="003954A6">
        <w:trPr>
          <w:trHeight w:val="408"/>
        </w:trPr>
        <w:tc>
          <w:tcPr>
            <w:tcW w:w="2689" w:type="dxa"/>
            <w:vMerge w:val="restart"/>
            <w:shd w:val="clear" w:color="auto" w:fill="C5E0B3" w:themeFill="accent6" w:themeFillTint="66"/>
          </w:tcPr>
          <w:p w14:paraId="6645976D" w14:textId="77777777" w:rsidR="004628BB" w:rsidRDefault="004628BB" w:rsidP="003954A6">
            <w:pPr>
              <w:spacing w:before="120" w:after="0"/>
              <w:jc w:val="lef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lastRenderedPageBreak/>
              <w:t>Kontaktní osoba objednatele</w:t>
            </w:r>
          </w:p>
          <w:p w14:paraId="16CF14DB" w14:textId="77777777" w:rsidR="004628BB" w:rsidRPr="007F3DB9" w:rsidRDefault="004628BB" w:rsidP="003954A6">
            <w:pPr>
              <w:jc w:val="left"/>
              <w:rPr>
                <w:rFonts w:cs="Times New Roman"/>
                <w:i/>
                <w:sz w:val="18"/>
                <w:szCs w:val="18"/>
              </w:rPr>
            </w:pPr>
            <w:r w:rsidRPr="007F3DB9">
              <w:rPr>
                <w:rFonts w:cs="Times New Roman"/>
                <w:i/>
                <w:sz w:val="18"/>
                <w:szCs w:val="18"/>
              </w:rPr>
              <w:t>(pro možnost ověření v dotazníku uvedených informací)</w:t>
            </w: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15FCA63" w14:textId="77777777" w:rsidR="004628BB" w:rsidRPr="0005644A" w:rsidRDefault="004628BB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Jméno a příjmení</w:t>
            </w:r>
          </w:p>
        </w:tc>
        <w:tc>
          <w:tcPr>
            <w:tcW w:w="3754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2E3ED9C" w14:textId="77777777" w:rsidR="004628BB" w:rsidRPr="0005644A" w:rsidRDefault="004628BB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E-mail</w:t>
            </w:r>
          </w:p>
        </w:tc>
      </w:tr>
      <w:tr w:rsidR="004628BB" w:rsidRPr="0005644A" w14:paraId="09F3CD1C" w14:textId="77777777" w:rsidTr="003954A6">
        <w:trPr>
          <w:trHeight w:val="407"/>
        </w:trPr>
        <w:tc>
          <w:tcPr>
            <w:tcW w:w="2689" w:type="dxa"/>
            <w:vMerge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2BE3D481" w14:textId="77777777" w:rsidR="004628BB" w:rsidRDefault="004628BB" w:rsidP="003954A6">
            <w:pPr>
              <w:spacing w:before="12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E5C128E" w14:textId="77777777" w:rsidR="004628BB" w:rsidRPr="0005644A" w:rsidRDefault="004628BB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Funkce</w:t>
            </w:r>
          </w:p>
        </w:tc>
        <w:tc>
          <w:tcPr>
            <w:tcW w:w="3754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D40CC8C" w14:textId="77777777" w:rsidR="004628BB" w:rsidRPr="0005644A" w:rsidRDefault="004628BB" w:rsidP="003954A6">
            <w:pPr>
              <w:spacing w:after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Mobil</w:t>
            </w:r>
          </w:p>
        </w:tc>
      </w:tr>
      <w:tr w:rsidR="004628BB" w:rsidRPr="0005644A" w14:paraId="44ECF6C8" w14:textId="77777777" w:rsidTr="003954A6">
        <w:trPr>
          <w:trHeight w:val="503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9107220" w14:textId="77777777" w:rsidR="004628BB" w:rsidRPr="009E305E" w:rsidRDefault="004628BB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Místo stavby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6F7365A" w14:textId="77777777" w:rsidR="004628BB" w:rsidRPr="0005644A" w:rsidRDefault="004628BB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 xml:space="preserve">Poštovní adresa, </w:t>
            </w:r>
            <w:r>
              <w:rPr>
                <w:rFonts w:cs="Times New Roman"/>
                <w:b/>
                <w:i/>
                <w:sz w:val="20"/>
                <w:szCs w:val="20"/>
              </w:rPr>
              <w:t>katastrální území, parcelní číslo</w:t>
            </w:r>
          </w:p>
        </w:tc>
      </w:tr>
      <w:tr w:rsidR="004628BB" w:rsidRPr="00B10CB9" w14:paraId="29B5705C" w14:textId="77777777" w:rsidTr="003954A6">
        <w:trPr>
          <w:trHeight w:val="1580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1C43990" w14:textId="77777777" w:rsidR="004628BB" w:rsidRPr="009E305E" w:rsidRDefault="004628BB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Popis předmětu plnění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FE11A28" w14:textId="77777777" w:rsidR="004628BB" w:rsidRPr="00B10CB9" w:rsidRDefault="004628BB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B10CB9">
              <w:rPr>
                <w:rFonts w:cs="Times New Roman"/>
                <w:b/>
                <w:i/>
                <w:sz w:val="20"/>
                <w:szCs w:val="20"/>
              </w:rPr>
              <w:t xml:space="preserve">Stručně popsat rozsah </w:t>
            </w:r>
          </w:p>
        </w:tc>
      </w:tr>
      <w:tr w:rsidR="004628BB" w:rsidRPr="00B10CB9" w14:paraId="28C567BF" w14:textId="77777777" w:rsidTr="003D0677">
        <w:trPr>
          <w:trHeight w:val="764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30A44EC4" w14:textId="77777777" w:rsidR="004628BB" w:rsidRDefault="004628BB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CE1D78">
              <w:rPr>
                <w:rFonts w:cs="Times New Roman"/>
                <w:b/>
                <w:sz w:val="20"/>
                <w:szCs w:val="20"/>
              </w:rPr>
              <w:t xml:space="preserve">Byla projektová dokumentace pro provádění stavby zpracována metodikou BIM 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A6E8AC6" w14:textId="41A3F9EC" w:rsidR="004628BB" w:rsidRDefault="00000000" w:rsidP="003954A6">
            <w:pPr>
              <w:spacing w:after="0"/>
              <w:ind w:left="33" w:firstLine="600"/>
              <w:jc w:val="left"/>
              <w:rPr>
                <w:rFonts w:ascii="Arial" w:hAnsi="Arial" w:cs="Arial"/>
                <w:bCs/>
                <w:sz w:val="32"/>
                <w:szCs w:val="32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680866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628BB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4628BB" w:rsidRPr="00252F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ANO</w:t>
            </w:r>
            <w:r w:rsidR="004628BB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="004628BB" w:rsidRPr="00252F32">
              <w:rPr>
                <w:rFonts w:cs="Calibri"/>
                <w:bCs/>
                <w:sz w:val="18"/>
                <w:szCs w:val="18"/>
              </w:rPr>
              <w:t>(</w:t>
            </w:r>
            <w:r w:rsidR="004628BB">
              <w:rPr>
                <w:rFonts w:cs="Calibri"/>
                <w:bCs/>
                <w:sz w:val="18"/>
                <w:szCs w:val="18"/>
              </w:rPr>
              <w:t>8</w:t>
            </w:r>
            <w:r w:rsidR="004628BB" w:rsidRPr="00252F32">
              <w:rPr>
                <w:rFonts w:cs="Calibri"/>
                <w:bCs/>
                <w:sz w:val="18"/>
                <w:szCs w:val="18"/>
              </w:rPr>
              <w:t xml:space="preserve"> bodů za uznanou</w:t>
            </w:r>
            <w:r w:rsidR="004628BB">
              <w:rPr>
                <w:rFonts w:cs="Calibri"/>
                <w:bCs/>
                <w:sz w:val="18"/>
                <w:szCs w:val="18"/>
              </w:rPr>
              <w:t xml:space="preserve"> referenci)</w:t>
            </w:r>
          </w:p>
          <w:p w14:paraId="6DCE9209" w14:textId="115E294F" w:rsidR="004628BB" w:rsidRPr="00B10CB9" w:rsidRDefault="00000000" w:rsidP="003D0677">
            <w:pPr>
              <w:spacing w:after="0"/>
              <w:ind w:left="33" w:hanging="141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32"/>
                  <w:szCs w:val="32"/>
                </w:rPr>
                <w:id w:val="1724792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628BB">
                  <w:rPr>
                    <w:rFonts w:ascii="MS Gothic" w:eastAsia="MS Gothic" w:hAnsi="MS Gothic" w:cs="Arial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="004628BB" w:rsidRPr="00252F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NE</w:t>
            </w:r>
            <w:r w:rsidR="004628B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628BB" w:rsidRPr="00252F32">
              <w:rPr>
                <w:rFonts w:asciiTheme="minorHAnsi" w:hAnsiTheme="minorHAnsi" w:cstheme="minorHAnsi"/>
                <w:bCs/>
                <w:sz w:val="18"/>
                <w:szCs w:val="18"/>
              </w:rPr>
              <w:t>(</w:t>
            </w:r>
            <w:r w:rsidR="004628BB">
              <w:rPr>
                <w:rFonts w:asciiTheme="minorHAnsi" w:hAnsiTheme="minorHAnsi" w:cstheme="minorHAnsi"/>
                <w:bCs/>
                <w:sz w:val="18"/>
                <w:szCs w:val="18"/>
              </w:rPr>
              <w:t>4</w:t>
            </w:r>
            <w:r w:rsidR="004628BB" w:rsidRPr="00252F3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3D0677" w:rsidRPr="00252F32">
              <w:rPr>
                <w:rFonts w:asciiTheme="minorHAnsi" w:hAnsiTheme="minorHAnsi" w:cstheme="minorHAnsi"/>
                <w:bCs/>
                <w:sz w:val="18"/>
                <w:szCs w:val="18"/>
              </w:rPr>
              <w:t>bod</w:t>
            </w:r>
            <w:r w:rsidR="003D0677">
              <w:rPr>
                <w:rFonts w:asciiTheme="minorHAnsi" w:hAnsiTheme="minorHAnsi" w:cstheme="minorHAnsi"/>
                <w:bCs/>
                <w:sz w:val="18"/>
                <w:szCs w:val="18"/>
              </w:rPr>
              <w:t>y</w:t>
            </w:r>
            <w:r w:rsidR="003D0677" w:rsidRPr="00252F3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4628BB" w:rsidRPr="00252F32">
              <w:rPr>
                <w:rFonts w:asciiTheme="minorHAnsi" w:hAnsiTheme="minorHAnsi" w:cstheme="minorHAnsi"/>
                <w:bCs/>
                <w:sz w:val="18"/>
                <w:szCs w:val="18"/>
              </w:rPr>
              <w:t>za uznanou referenci)</w:t>
            </w:r>
          </w:p>
        </w:tc>
      </w:tr>
      <w:tr w:rsidR="004628BB" w:rsidRPr="00236187" w14:paraId="3C779086" w14:textId="77777777" w:rsidTr="003954A6">
        <w:trPr>
          <w:trHeight w:val="503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3829C342" w14:textId="77777777" w:rsidR="004628BB" w:rsidRPr="00236187" w:rsidRDefault="004628BB" w:rsidP="003954A6">
            <w:pPr>
              <w:spacing w:before="120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sz w:val="20"/>
                <w:szCs w:val="20"/>
              </w:rPr>
              <w:t>Projektová dokumentace byla řádně dokončena a předána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  <w:r w:rsidRPr="00236187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5348FA6" w14:textId="77777777" w:rsidR="004628BB" w:rsidRPr="00236187" w:rsidRDefault="004628BB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i/>
                <w:sz w:val="20"/>
                <w:szCs w:val="20"/>
              </w:rPr>
              <w:t>Den, měsíc, rok</w:t>
            </w:r>
          </w:p>
        </w:tc>
      </w:tr>
      <w:tr w:rsidR="004628BB" w:rsidRPr="00236187" w14:paraId="0967D7DF" w14:textId="77777777" w:rsidTr="003954A6">
        <w:trPr>
          <w:trHeight w:val="503"/>
        </w:trPr>
        <w:tc>
          <w:tcPr>
            <w:tcW w:w="5524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1F02784" w14:textId="77777777" w:rsidR="004628BB" w:rsidRPr="00236187" w:rsidRDefault="004628BB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56D45">
              <w:rPr>
                <w:rFonts w:cs="Times New Roman"/>
                <w:b/>
                <w:sz w:val="20"/>
                <w:szCs w:val="20"/>
              </w:rPr>
              <w:t>Investiční náklad</w:t>
            </w:r>
            <w:r>
              <w:rPr>
                <w:rFonts w:cs="Times New Roman"/>
                <w:b/>
                <w:sz w:val="20"/>
                <w:szCs w:val="20"/>
              </w:rPr>
              <w:t>y: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528CDB2" w14:textId="77777777" w:rsidR="004628BB" w:rsidRPr="00236187" w:rsidRDefault="004628BB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>
              <w:rPr>
                <w:rFonts w:cs="Times New Roman"/>
                <w:b/>
                <w:i/>
                <w:sz w:val="20"/>
                <w:szCs w:val="20"/>
              </w:rPr>
              <w:t>……</w:t>
            </w:r>
          </w:p>
        </w:tc>
      </w:tr>
      <w:tr w:rsidR="004628BB" w:rsidRPr="00F57EE6" w14:paraId="177345DC" w14:textId="77777777" w:rsidTr="003954A6">
        <w:trPr>
          <w:trHeight w:val="1191"/>
        </w:trPr>
        <w:tc>
          <w:tcPr>
            <w:tcW w:w="991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FD12DF2" w14:textId="77777777" w:rsidR="004628BB" w:rsidRPr="00620F3A" w:rsidRDefault="004628BB" w:rsidP="003954A6">
            <w:pPr>
              <w:spacing w:before="120"/>
              <w:jc w:val="left"/>
              <w:rPr>
                <w:rFonts w:cs="Times New Roman"/>
                <w:b/>
                <w:i/>
                <w:sz w:val="20"/>
                <w:szCs w:val="20"/>
              </w:rPr>
            </w:pPr>
            <w:r w:rsidRPr="00620F3A">
              <w:rPr>
                <w:rFonts w:cs="Times New Roman"/>
                <w:b/>
                <w:i/>
                <w:sz w:val="20"/>
                <w:szCs w:val="20"/>
                <w:highlight w:val="yellow"/>
              </w:rPr>
              <w:t>Čestně prohlašuji,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že výše uveden</w:t>
            </w:r>
            <w:r>
              <w:rPr>
                <w:rFonts w:cs="Times New Roman"/>
                <w:b/>
                <w:i/>
                <w:sz w:val="20"/>
                <w:szCs w:val="20"/>
              </w:rPr>
              <w:t>á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autorizovan</w:t>
            </w:r>
            <w:r>
              <w:rPr>
                <w:rFonts w:cs="Times New Roman"/>
                <w:b/>
                <w:i/>
                <w:sz w:val="20"/>
                <w:szCs w:val="20"/>
              </w:rPr>
              <w:t>á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osob</w:t>
            </w:r>
            <w:r>
              <w:rPr>
                <w:rFonts w:cs="Times New Roman"/>
                <w:b/>
                <w:i/>
                <w:sz w:val="20"/>
                <w:szCs w:val="20"/>
              </w:rPr>
              <w:t>a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se bud</w:t>
            </w:r>
            <w:r>
              <w:rPr>
                <w:rFonts w:cs="Times New Roman"/>
                <w:b/>
                <w:i/>
                <w:sz w:val="20"/>
                <w:szCs w:val="20"/>
              </w:rPr>
              <w:t>e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osobně podílet na plnění veřejné zakázky, která je předmětem tohoto zadávacího řízení.</w:t>
            </w:r>
          </w:p>
          <w:p w14:paraId="46DC9600" w14:textId="77777777" w:rsidR="004628BB" w:rsidRPr="00F57EE6" w:rsidRDefault="004628BB" w:rsidP="003954A6">
            <w:pPr>
              <w:spacing w:before="120"/>
              <w:jc w:val="left"/>
              <w:rPr>
                <w:rFonts w:cs="Times New Roman"/>
                <w:i/>
                <w:sz w:val="20"/>
                <w:szCs w:val="20"/>
              </w:rPr>
            </w:pP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Dále </w:t>
            </w:r>
            <w:r w:rsidRPr="00620F3A">
              <w:rPr>
                <w:rFonts w:cs="Times New Roman"/>
                <w:b/>
                <w:i/>
                <w:sz w:val="20"/>
                <w:szCs w:val="20"/>
                <w:highlight w:val="yellow"/>
              </w:rPr>
              <w:t>čestně prohlašuji,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že tato zakázka splňuje výše uvedené požadované základní kritérium) a všechny informace níže vyplněné v dotazníku jsou pravdivé.</w:t>
            </w:r>
          </w:p>
        </w:tc>
      </w:tr>
    </w:tbl>
    <w:p w14:paraId="358CA0AD" w14:textId="7EE4AD82" w:rsidR="00BD0C27" w:rsidRDefault="00BD0C27" w:rsidP="003D0677">
      <w:pPr>
        <w:tabs>
          <w:tab w:val="left" w:pos="2715"/>
        </w:tabs>
        <w:rPr>
          <w:rFonts w:eastAsia="Times New Roman" w:cs="Calibri"/>
          <w:b/>
          <w:lang w:eastAsia="cs-CZ"/>
        </w:rPr>
      </w:pPr>
    </w:p>
    <w:tbl>
      <w:tblPr>
        <w:tblStyle w:val="Mkatabulky3"/>
        <w:tblW w:w="9918" w:type="dxa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835"/>
        <w:gridCol w:w="640"/>
        <w:gridCol w:w="1628"/>
        <w:gridCol w:w="850"/>
        <w:gridCol w:w="1276"/>
      </w:tblGrid>
      <w:tr w:rsidR="00472FFE" w:rsidRPr="00800FC8" w14:paraId="2691860B" w14:textId="77777777" w:rsidTr="00ED36AF">
        <w:trPr>
          <w:trHeight w:val="200"/>
        </w:trPr>
        <w:tc>
          <w:tcPr>
            <w:tcW w:w="9918" w:type="dxa"/>
            <w:gridSpan w:val="7"/>
            <w:shd w:val="clear" w:color="auto" w:fill="D9D9D9" w:themeFill="background1" w:themeFillShade="D9"/>
          </w:tcPr>
          <w:p w14:paraId="7F1E0647" w14:textId="34E4751F" w:rsidR="00472FFE" w:rsidRPr="003367B9" w:rsidRDefault="00472FFE" w:rsidP="00596A4C">
            <w:pPr>
              <w:spacing w:before="120" w:after="0" w:line="259" w:lineRule="auto"/>
              <w:jc w:val="center"/>
              <w:rPr>
                <w:rFonts w:cs="Times New Roman"/>
                <w:b/>
                <w:u w:val="single"/>
              </w:rPr>
            </w:pPr>
            <w:r w:rsidRPr="004B1DF0">
              <w:rPr>
                <w:rFonts w:cs="Times New Roman"/>
                <w:b/>
                <w:u w:val="single"/>
              </w:rPr>
              <w:t xml:space="preserve">HODNOTÍCÍ KRITÉRIUM  </w:t>
            </w:r>
            <w:r w:rsidR="004B1DF0" w:rsidRPr="004B1DF0">
              <w:rPr>
                <w:rFonts w:cs="Times New Roman"/>
                <w:b/>
                <w:u w:val="single"/>
              </w:rPr>
              <w:t>C</w:t>
            </w:r>
          </w:p>
          <w:p w14:paraId="3DE3CFF9" w14:textId="7B6F6ED6" w:rsidR="00472FFE" w:rsidRPr="00883E71" w:rsidRDefault="00472FFE" w:rsidP="00596A4C">
            <w:pPr>
              <w:spacing w:before="40" w:after="0" w:line="259" w:lineRule="auto"/>
              <w:jc w:val="center"/>
              <w:rPr>
                <w:rFonts w:cs="Times New Roman"/>
                <w:b/>
              </w:rPr>
            </w:pPr>
            <w:r w:rsidRPr="003367B9">
              <w:rPr>
                <w:rFonts w:cs="Times New Roman"/>
                <w:b/>
              </w:rPr>
              <w:t xml:space="preserve">ZKUŠENOST </w:t>
            </w:r>
            <w:r w:rsidR="00DC0EBF">
              <w:rPr>
                <w:rFonts w:cs="Times New Roman"/>
                <w:b/>
              </w:rPr>
              <w:t>BIM KOORDINÁTORA</w:t>
            </w:r>
          </w:p>
          <w:p w14:paraId="67AE58CC" w14:textId="6CE0740A" w:rsidR="00472FFE" w:rsidRPr="003367B9" w:rsidRDefault="00472FFE" w:rsidP="00252F32">
            <w:pPr>
              <w:spacing w:after="40" w:line="259" w:lineRule="auto"/>
              <w:jc w:val="center"/>
              <w:rPr>
                <w:rFonts w:cs="Times New Roman"/>
                <w:b/>
              </w:rPr>
            </w:pPr>
            <w:r w:rsidRPr="003D0677">
              <w:rPr>
                <w:rFonts w:cs="Times New Roman"/>
                <w:b/>
              </w:rPr>
              <w:t xml:space="preserve">VÁHA </w:t>
            </w:r>
            <w:r w:rsidR="00252F32" w:rsidRPr="003D0677">
              <w:rPr>
                <w:rFonts w:cs="Times New Roman"/>
                <w:b/>
              </w:rPr>
              <w:t>1</w:t>
            </w:r>
            <w:r w:rsidR="004B1DF0" w:rsidRPr="003D0677">
              <w:rPr>
                <w:rFonts w:cs="Times New Roman"/>
                <w:b/>
              </w:rPr>
              <w:t xml:space="preserve">0 </w:t>
            </w:r>
            <w:r w:rsidRPr="003D0677">
              <w:rPr>
                <w:rFonts w:cs="Times New Roman"/>
                <w:b/>
              </w:rPr>
              <w:t>%</w:t>
            </w:r>
          </w:p>
        </w:tc>
      </w:tr>
      <w:tr w:rsidR="004B1DF0" w:rsidRPr="00800FC8" w14:paraId="46545372" w14:textId="77777777" w:rsidTr="00ED36AF">
        <w:trPr>
          <w:trHeight w:val="200"/>
        </w:trPr>
        <w:tc>
          <w:tcPr>
            <w:tcW w:w="9918" w:type="dxa"/>
            <w:gridSpan w:val="7"/>
            <w:shd w:val="clear" w:color="auto" w:fill="D9D9D9" w:themeFill="background1" w:themeFillShade="D9"/>
          </w:tcPr>
          <w:p w14:paraId="094C11D2" w14:textId="22EA414C" w:rsidR="004B1DF0" w:rsidRPr="004B1DF0" w:rsidRDefault="00984A33" w:rsidP="00984A33">
            <w:pPr>
              <w:spacing w:before="60" w:after="60"/>
              <w:ind w:right="323"/>
              <w:rPr>
                <w:rFonts w:cs="Times New Roman"/>
                <w:bCs/>
                <w:color w:val="FF0000"/>
              </w:rPr>
            </w:pPr>
            <w:r w:rsidRPr="00956D45" w:rsidDel="00984A33">
              <w:rPr>
                <w:rFonts w:cs="Times New Roman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984A33">
              <w:rPr>
                <w:rFonts w:cs="Calibri"/>
                <w:b/>
                <w:sz w:val="24"/>
                <w:szCs w:val="24"/>
              </w:rPr>
              <w:t>Zkušenost (nad rámec kvalifikace) na pozici BIM koordinátora projektové dokumentace (nebo obdobné pozici) s realizací projektu s využitím metodiky BIM</w:t>
            </w:r>
          </w:p>
        </w:tc>
      </w:tr>
      <w:tr w:rsidR="004B1DF0" w:rsidRPr="00800FC8" w14:paraId="0A8DD909" w14:textId="77777777" w:rsidTr="00ED36AF">
        <w:trPr>
          <w:trHeight w:val="200"/>
        </w:trPr>
        <w:tc>
          <w:tcPr>
            <w:tcW w:w="9918" w:type="dxa"/>
            <w:gridSpan w:val="7"/>
            <w:shd w:val="clear" w:color="auto" w:fill="D9D9D9" w:themeFill="background1" w:themeFillShade="D9"/>
          </w:tcPr>
          <w:p w14:paraId="4C4B9487" w14:textId="6908B5DC" w:rsidR="004B1DF0" w:rsidRPr="00472FFE" w:rsidRDefault="004B1DF0" w:rsidP="00F1068C">
            <w:pPr>
              <w:spacing w:before="120" w:after="0" w:line="259" w:lineRule="auto"/>
              <w:jc w:val="left"/>
              <w:rPr>
                <w:rFonts w:cs="Times New Roman"/>
                <w:b/>
                <w:highlight w:val="magenta"/>
                <w:u w:val="single"/>
              </w:rPr>
            </w:pPr>
          </w:p>
        </w:tc>
      </w:tr>
      <w:tr w:rsidR="004B1DF0" w:rsidRPr="00800FC8" w14:paraId="3D41A87F" w14:textId="77777777" w:rsidTr="00ED36AF">
        <w:trPr>
          <w:trHeight w:val="200"/>
        </w:trPr>
        <w:tc>
          <w:tcPr>
            <w:tcW w:w="9918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5F52EEE" w14:textId="77777777" w:rsidR="00F1068C" w:rsidRPr="00FB4683" w:rsidRDefault="00F1068C" w:rsidP="00F1068C">
            <w:pPr>
              <w:spacing w:before="60" w:after="60"/>
              <w:ind w:right="323"/>
              <w:rPr>
                <w:rFonts w:cs="Times New Roman"/>
                <w:b/>
              </w:rPr>
            </w:pPr>
            <w:r w:rsidRPr="00FB4683">
              <w:rPr>
                <w:rFonts w:cs="Times New Roman"/>
                <w:b/>
              </w:rPr>
              <w:t>Způsob přidělování bodů za zakázku/zkušenost:</w:t>
            </w:r>
          </w:p>
          <w:p w14:paraId="2F18C654" w14:textId="39B0847A" w:rsidR="004B1DF0" w:rsidRDefault="00F1068C" w:rsidP="00F1068C">
            <w:pPr>
              <w:spacing w:before="60" w:after="60"/>
              <w:ind w:right="323"/>
              <w:rPr>
                <w:rFonts w:cs="Times New Roman"/>
                <w:sz w:val="20"/>
                <w:szCs w:val="20"/>
                <w:u w:val="single"/>
              </w:rPr>
            </w:pPr>
            <w:r w:rsidRPr="00FB4683">
              <w:rPr>
                <w:rFonts w:cs="Times New Roman"/>
                <w:sz w:val="20"/>
                <w:szCs w:val="20"/>
                <w:u w:val="single"/>
              </w:rPr>
              <w:t xml:space="preserve">Maximální možný zisk za kritérium </w:t>
            </w:r>
            <w:r>
              <w:rPr>
                <w:rFonts w:cs="Times New Roman"/>
                <w:sz w:val="20"/>
                <w:szCs w:val="20"/>
                <w:u w:val="single"/>
              </w:rPr>
              <w:t xml:space="preserve">C </w:t>
            </w:r>
            <w:r w:rsidRPr="00FB4683">
              <w:rPr>
                <w:rFonts w:cs="Times New Roman"/>
                <w:sz w:val="20"/>
                <w:szCs w:val="20"/>
                <w:u w:val="single"/>
              </w:rPr>
              <w:t>je 100 nevážených bodů</w:t>
            </w:r>
            <w:r>
              <w:rPr>
                <w:rFonts w:cs="Times New Roman"/>
                <w:sz w:val="20"/>
                <w:szCs w:val="20"/>
                <w:u w:val="single"/>
              </w:rPr>
              <w:t xml:space="preserve">, tj. </w:t>
            </w:r>
            <w:r w:rsidRPr="006F3568">
              <w:rPr>
                <w:rFonts w:cs="Times New Roman"/>
                <w:b/>
                <w:sz w:val="20"/>
                <w:szCs w:val="20"/>
                <w:u w:val="single"/>
              </w:rPr>
              <w:t xml:space="preserve">max. </w:t>
            </w:r>
            <w:r w:rsidR="00252F32" w:rsidRPr="006F3568">
              <w:rPr>
                <w:rFonts w:cs="Times New Roman"/>
                <w:b/>
                <w:sz w:val="20"/>
                <w:szCs w:val="20"/>
                <w:u w:val="single"/>
              </w:rPr>
              <w:t>1</w:t>
            </w:r>
            <w:r w:rsidRPr="006F3568">
              <w:rPr>
                <w:rFonts w:cs="Times New Roman"/>
                <w:b/>
                <w:sz w:val="20"/>
                <w:szCs w:val="20"/>
                <w:u w:val="single"/>
              </w:rPr>
              <w:t>0 vážených bodů</w:t>
            </w:r>
            <w:r>
              <w:rPr>
                <w:rFonts w:cs="Times New Roman"/>
                <w:sz w:val="20"/>
                <w:szCs w:val="20"/>
                <w:u w:val="single"/>
              </w:rPr>
              <w:t>.</w:t>
            </w:r>
          </w:p>
          <w:p w14:paraId="78CB16D7" w14:textId="77777777" w:rsidR="00804F74" w:rsidRDefault="00804F74" w:rsidP="00F1068C">
            <w:pPr>
              <w:spacing w:before="60" w:after="60"/>
              <w:ind w:right="323"/>
              <w:rPr>
                <w:rFonts w:cs="Times New Roman"/>
                <w:sz w:val="20"/>
                <w:szCs w:val="20"/>
                <w:u w:val="single"/>
              </w:rPr>
            </w:pPr>
            <w:r w:rsidRPr="00804F74">
              <w:rPr>
                <w:rFonts w:cs="Times New Roman"/>
                <w:sz w:val="20"/>
                <w:szCs w:val="20"/>
                <w:u w:val="single"/>
              </w:rPr>
              <w:t>Bodový zisk bude dle následujícího vzorce:</w:t>
            </w:r>
          </w:p>
          <w:p w14:paraId="6F7D8419" w14:textId="2B914A8E" w:rsidR="00804F74" w:rsidRPr="00804F74" w:rsidRDefault="00000000" w:rsidP="00252F32">
            <w:pPr>
              <w:spacing w:before="60" w:after="60"/>
              <w:ind w:right="323"/>
              <w:rPr>
                <w:rFonts w:cs="Times New Roman"/>
                <w:sz w:val="20"/>
                <w:szCs w:val="20"/>
                <w:u w:val="single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nevážené body za kritérium C hodnocené nabídky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nejvyšší počet nevážených bodů celkem za kritérium C ze všech hodnocených nabídek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x 100 x 0,1</m:t>
                </m:r>
              </m:oMath>
            </m:oMathPara>
          </w:p>
        </w:tc>
      </w:tr>
      <w:tr w:rsidR="00F1068C" w:rsidRPr="002210DC" w14:paraId="5A179F78" w14:textId="77777777" w:rsidTr="00ED36AF">
        <w:trPr>
          <w:trHeight w:val="503"/>
        </w:trPr>
        <w:tc>
          <w:tcPr>
            <w:tcW w:w="9918" w:type="dxa"/>
            <w:gridSpan w:val="7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1FF4C1C" w14:textId="7C9E3869" w:rsidR="00F1068C" w:rsidRPr="002210DC" w:rsidRDefault="00F1068C" w:rsidP="006F3568">
            <w:pPr>
              <w:spacing w:before="12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210DC">
              <w:rPr>
                <w:rFonts w:cs="Times New Roman"/>
                <w:b/>
                <w:sz w:val="24"/>
                <w:szCs w:val="24"/>
              </w:rPr>
              <w:t>Zakázka (zkušenost) č. 1</w:t>
            </w:r>
          </w:p>
        </w:tc>
      </w:tr>
      <w:tr w:rsidR="00F1068C" w:rsidRPr="00F57EE6" w14:paraId="3A63248B" w14:textId="77777777" w:rsidTr="00ED36AF">
        <w:trPr>
          <w:trHeight w:val="503"/>
        </w:trPr>
        <w:tc>
          <w:tcPr>
            <w:tcW w:w="5524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74D9B81" w14:textId="5107CEDE" w:rsidR="00F1068C" w:rsidRPr="009E305E" w:rsidRDefault="00F1068C" w:rsidP="00ED36AF">
            <w:pPr>
              <w:spacing w:before="120" w:after="0"/>
              <w:rPr>
                <w:rFonts w:cs="Times New Roman"/>
                <w:sz w:val="20"/>
                <w:szCs w:val="20"/>
              </w:rPr>
            </w:pPr>
            <w:r w:rsidRPr="00A91E6A">
              <w:rPr>
                <w:rFonts w:cs="Times New Roman"/>
                <w:b/>
                <w:sz w:val="20"/>
                <w:szCs w:val="20"/>
              </w:rPr>
              <w:t>Osob</w:t>
            </w:r>
            <w:r>
              <w:rPr>
                <w:rFonts w:cs="Times New Roman"/>
                <w:b/>
                <w:sz w:val="20"/>
                <w:szCs w:val="20"/>
              </w:rPr>
              <w:t>a</w:t>
            </w:r>
            <w:r w:rsidRPr="00A91E6A">
              <w:rPr>
                <w:rFonts w:cs="Times New Roman"/>
                <w:b/>
                <w:sz w:val="20"/>
                <w:szCs w:val="20"/>
              </w:rPr>
              <w:t>, kter</w:t>
            </w:r>
            <w:r>
              <w:rPr>
                <w:rFonts w:cs="Times New Roman"/>
                <w:b/>
                <w:sz w:val="20"/>
                <w:szCs w:val="20"/>
              </w:rPr>
              <w:t>ou</w:t>
            </w:r>
            <w:r w:rsidRPr="00A91E6A">
              <w:rPr>
                <w:rFonts w:cs="Times New Roman"/>
                <w:b/>
                <w:sz w:val="20"/>
                <w:szCs w:val="20"/>
              </w:rPr>
              <w:t xml:space="preserve"> byla plněna</w:t>
            </w:r>
            <w:r w:rsidR="00ED36AF">
              <w:rPr>
                <w:rFonts w:cs="Times New Roman"/>
                <w:b/>
                <w:sz w:val="20"/>
                <w:szCs w:val="20"/>
              </w:rPr>
              <w:t xml:space="preserve"> požadovaná zkušenost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75386B1" w14:textId="39DDA60B" w:rsidR="00F1068C" w:rsidRPr="00F57EE6" w:rsidRDefault="00ED36AF" w:rsidP="00ED36AF">
            <w:pPr>
              <w:spacing w:before="120"/>
              <w:jc w:val="center"/>
              <w:rPr>
                <w:rFonts w:cs="Times New Roman"/>
                <w:b/>
                <w:highlight w:val="green"/>
              </w:rPr>
            </w:pPr>
            <w:r>
              <w:rPr>
                <w:rFonts w:cs="Times New Roman"/>
                <w:b/>
                <w:i/>
              </w:rPr>
              <w:t>Jméno a příjmení</w:t>
            </w:r>
          </w:p>
        </w:tc>
      </w:tr>
      <w:tr w:rsidR="00F1068C" w:rsidRPr="0034433A" w14:paraId="0EF64EEF" w14:textId="77777777" w:rsidTr="00ED36AF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087DC616" w14:textId="77777777" w:rsidR="00F1068C" w:rsidRPr="009E305E" w:rsidRDefault="00F1068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Název zakázky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5C24E872" w14:textId="77777777" w:rsidR="00F1068C" w:rsidRPr="0034433A" w:rsidRDefault="00F1068C" w:rsidP="00596A4C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34433A">
              <w:rPr>
                <w:rFonts w:cs="Times New Roman"/>
                <w:b/>
                <w:sz w:val="24"/>
                <w:szCs w:val="24"/>
              </w:rPr>
              <w:t>……….</w:t>
            </w:r>
          </w:p>
        </w:tc>
      </w:tr>
      <w:tr w:rsidR="00F1068C" w:rsidRPr="0005644A" w14:paraId="24ED17F2" w14:textId="77777777" w:rsidTr="00ED36AF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1A3EE16C" w14:textId="77777777" w:rsidR="00F1068C" w:rsidRPr="009E305E" w:rsidRDefault="00F1068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Objednatel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795AA15B" w14:textId="77777777" w:rsidR="00F1068C" w:rsidRPr="0005644A" w:rsidRDefault="00F1068C" w:rsidP="00596A4C">
            <w:pPr>
              <w:spacing w:before="12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Název, adresa</w:t>
            </w:r>
            <w:r>
              <w:rPr>
                <w:rFonts w:cs="Times New Roman"/>
                <w:b/>
                <w:i/>
                <w:sz w:val="20"/>
                <w:szCs w:val="20"/>
              </w:rPr>
              <w:t>, IČO, pokud je přiděleno</w:t>
            </w:r>
          </w:p>
        </w:tc>
      </w:tr>
      <w:tr w:rsidR="00F1068C" w:rsidRPr="0005644A" w14:paraId="3CC9E44A" w14:textId="77777777" w:rsidTr="00ED36AF">
        <w:trPr>
          <w:trHeight w:val="408"/>
        </w:trPr>
        <w:tc>
          <w:tcPr>
            <w:tcW w:w="2689" w:type="dxa"/>
            <w:gridSpan w:val="2"/>
            <w:vMerge w:val="restart"/>
            <w:shd w:val="clear" w:color="auto" w:fill="C5E0B3" w:themeFill="accent6" w:themeFillTint="66"/>
          </w:tcPr>
          <w:p w14:paraId="36BC6A5E" w14:textId="77777777" w:rsidR="00F1068C" w:rsidRDefault="00F1068C" w:rsidP="00596A4C">
            <w:pPr>
              <w:spacing w:before="120" w:after="0"/>
              <w:jc w:val="lef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Kontaktní osoba objednatele</w:t>
            </w:r>
          </w:p>
          <w:p w14:paraId="75496E9D" w14:textId="77777777" w:rsidR="00F1068C" w:rsidRPr="007F3DB9" w:rsidRDefault="00F1068C" w:rsidP="00596A4C">
            <w:pPr>
              <w:jc w:val="left"/>
              <w:rPr>
                <w:rFonts w:cs="Times New Roman"/>
                <w:i/>
                <w:sz w:val="18"/>
                <w:szCs w:val="18"/>
              </w:rPr>
            </w:pPr>
            <w:r w:rsidRPr="007F3DB9">
              <w:rPr>
                <w:rFonts w:cs="Times New Roman"/>
                <w:i/>
                <w:sz w:val="18"/>
                <w:szCs w:val="18"/>
              </w:rPr>
              <w:t>(pro možnost ověření v dotazníku uvedených informací)</w:t>
            </w: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D256E67" w14:textId="77777777" w:rsidR="00F1068C" w:rsidRPr="0005644A" w:rsidRDefault="00F1068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Jméno a příjmení</w:t>
            </w:r>
          </w:p>
        </w:tc>
        <w:tc>
          <w:tcPr>
            <w:tcW w:w="375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0093884" w14:textId="77777777" w:rsidR="00F1068C" w:rsidRPr="0005644A" w:rsidRDefault="00F1068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E-mail</w:t>
            </w:r>
          </w:p>
        </w:tc>
      </w:tr>
      <w:tr w:rsidR="00F1068C" w:rsidRPr="0005644A" w14:paraId="3D487787" w14:textId="77777777" w:rsidTr="00ED36AF">
        <w:trPr>
          <w:trHeight w:val="407"/>
        </w:trPr>
        <w:tc>
          <w:tcPr>
            <w:tcW w:w="2689" w:type="dxa"/>
            <w:gridSpan w:val="2"/>
            <w:vMerge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2847B789" w14:textId="77777777" w:rsidR="00F1068C" w:rsidRDefault="00F1068C" w:rsidP="00596A4C">
            <w:pPr>
              <w:spacing w:before="12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258D5A3" w14:textId="77777777" w:rsidR="00F1068C" w:rsidRPr="0005644A" w:rsidRDefault="00F1068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Funkce</w:t>
            </w:r>
          </w:p>
        </w:tc>
        <w:tc>
          <w:tcPr>
            <w:tcW w:w="375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508CA60" w14:textId="77777777" w:rsidR="00F1068C" w:rsidRPr="0005644A" w:rsidRDefault="00F1068C" w:rsidP="00596A4C">
            <w:pPr>
              <w:spacing w:after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Mobil</w:t>
            </w:r>
          </w:p>
        </w:tc>
      </w:tr>
      <w:tr w:rsidR="00F1068C" w:rsidRPr="0005644A" w14:paraId="6C847320" w14:textId="77777777" w:rsidTr="00ED36AF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201E47CB" w14:textId="77777777" w:rsidR="00F1068C" w:rsidRPr="009E305E" w:rsidRDefault="00F1068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lastRenderedPageBreak/>
              <w:t>Místo stavby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4B4F0BE" w14:textId="77777777" w:rsidR="00F1068C" w:rsidRPr="0005644A" w:rsidRDefault="00F1068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 xml:space="preserve">Poštovní adresa, </w:t>
            </w:r>
            <w:r>
              <w:rPr>
                <w:rFonts w:cs="Times New Roman"/>
                <w:b/>
                <w:i/>
                <w:sz w:val="20"/>
                <w:szCs w:val="20"/>
              </w:rPr>
              <w:t>katastrální území, parcelní číslo</w:t>
            </w:r>
          </w:p>
        </w:tc>
      </w:tr>
      <w:tr w:rsidR="00F1068C" w:rsidRPr="00B10CB9" w14:paraId="7E8DA755" w14:textId="77777777" w:rsidTr="007D5D4F">
        <w:trPr>
          <w:trHeight w:val="1011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3041851E" w14:textId="77777777" w:rsidR="00F1068C" w:rsidRPr="009E305E" w:rsidRDefault="00F1068C" w:rsidP="00596A4C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Popis předmětu plnění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C9C985A" w14:textId="77777777" w:rsidR="00F1068C" w:rsidRPr="00B10CB9" w:rsidRDefault="00F1068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B10CB9">
              <w:rPr>
                <w:rFonts w:cs="Times New Roman"/>
                <w:b/>
                <w:i/>
                <w:sz w:val="20"/>
                <w:szCs w:val="20"/>
              </w:rPr>
              <w:t xml:space="preserve">Stručně popsat rozsah </w:t>
            </w:r>
          </w:p>
        </w:tc>
      </w:tr>
      <w:tr w:rsidR="00F1068C" w:rsidRPr="00236187" w14:paraId="10E59F44" w14:textId="77777777" w:rsidTr="00ED36AF">
        <w:trPr>
          <w:trHeight w:val="503"/>
        </w:trPr>
        <w:tc>
          <w:tcPr>
            <w:tcW w:w="5524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1B5964A3" w14:textId="3C84AD60" w:rsidR="00F1068C" w:rsidRPr="00236187" w:rsidRDefault="00F1068C" w:rsidP="00596A4C">
            <w:pPr>
              <w:spacing w:before="120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sz w:val="20"/>
                <w:szCs w:val="20"/>
              </w:rPr>
              <w:t>Projektová dokumentace byla řádně dokončena a předána</w:t>
            </w:r>
            <w:r w:rsidR="00804F74">
              <w:rPr>
                <w:rFonts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F768553" w14:textId="77777777" w:rsidR="00F1068C" w:rsidRPr="00236187" w:rsidRDefault="00F1068C" w:rsidP="00596A4C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i/>
                <w:sz w:val="20"/>
                <w:szCs w:val="20"/>
              </w:rPr>
              <w:t>Den, měsíc, rok</w:t>
            </w:r>
          </w:p>
        </w:tc>
      </w:tr>
      <w:tr w:rsidR="00DC0EBF" w:rsidRPr="009D597A" w14:paraId="7976539F" w14:textId="77777777" w:rsidTr="00596A4C">
        <w:trPr>
          <w:trHeight w:val="503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58B3F7D" w14:textId="77777777" w:rsidR="00DC0EBF" w:rsidRPr="001027B7" w:rsidRDefault="00DC0EBF" w:rsidP="00596A4C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1027B7">
              <w:rPr>
                <w:rFonts w:cs="Times New Roman"/>
                <w:sz w:val="16"/>
                <w:szCs w:val="16"/>
              </w:rPr>
              <w:t>Číslo otázky</w:t>
            </w:r>
          </w:p>
        </w:tc>
        <w:tc>
          <w:tcPr>
            <w:tcW w:w="708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A0F7DDE" w14:textId="77777777" w:rsidR="00DC0EBF" w:rsidRPr="001027B7" w:rsidRDefault="00DC0EBF" w:rsidP="00596A4C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Otázka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F5C973A" w14:textId="77777777" w:rsidR="00DC0EBF" w:rsidRPr="001027B7" w:rsidRDefault="00DC0EBF" w:rsidP="00596A4C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1027B7">
              <w:rPr>
                <w:rFonts w:cs="Times New Roman"/>
                <w:sz w:val="16"/>
                <w:szCs w:val="16"/>
              </w:rPr>
              <w:t>Body za kladnou odpověď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E223CED" w14:textId="77777777" w:rsidR="00DC0EBF" w:rsidRPr="009D597A" w:rsidRDefault="00DC0EBF" w:rsidP="00596A4C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D597A">
              <w:rPr>
                <w:rFonts w:cs="Times New Roman"/>
                <w:sz w:val="18"/>
                <w:szCs w:val="18"/>
              </w:rPr>
              <w:t>Odpověď</w:t>
            </w:r>
          </w:p>
          <w:p w14:paraId="4288140F" w14:textId="6513AAFF" w:rsidR="00DC0EBF" w:rsidRPr="009D597A" w:rsidRDefault="00682B89" w:rsidP="00596A4C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ins w:id="1" w:author="Daniela Hochová" w:date="2024-03-06T17:03:00Z">
              <w:r w:rsidRPr="009D597A">
                <w:rPr>
                  <w:rFonts w:cs="Times New Roman"/>
                  <w:b/>
                  <w:sz w:val="20"/>
                  <w:szCs w:val="20"/>
                </w:rPr>
                <w:t>ANO</w:t>
              </w:r>
              <w:r>
                <w:rPr>
                  <w:rFonts w:cs="Times New Roman"/>
                  <w:b/>
                  <w:sz w:val="20"/>
                  <w:szCs w:val="20"/>
                </w:rPr>
                <w:t xml:space="preserve"> (EIR / BEP) /</w:t>
              </w:r>
              <w:r w:rsidRPr="009D597A">
                <w:rPr>
                  <w:rFonts w:cs="Times New Roman"/>
                  <w:b/>
                  <w:sz w:val="20"/>
                  <w:szCs w:val="20"/>
                </w:rPr>
                <w:t>/</w:t>
              </w:r>
              <w:r>
                <w:rPr>
                  <w:rFonts w:cs="Times New Roman"/>
                  <w:b/>
                  <w:sz w:val="20"/>
                  <w:szCs w:val="20"/>
                </w:rPr>
                <w:t xml:space="preserve"> </w:t>
              </w:r>
              <w:r w:rsidRPr="009D597A">
                <w:rPr>
                  <w:rFonts w:cs="Times New Roman"/>
                  <w:b/>
                  <w:sz w:val="20"/>
                  <w:szCs w:val="20"/>
                </w:rPr>
                <w:t>NE</w:t>
              </w:r>
            </w:ins>
            <w:del w:id="2" w:author="Daniela Hochová" w:date="2024-03-06T17:03:00Z">
              <w:r w:rsidR="00DC0EBF" w:rsidRPr="009D597A" w:rsidDel="00682B89">
                <w:rPr>
                  <w:rFonts w:cs="Times New Roman"/>
                  <w:b/>
                  <w:sz w:val="20"/>
                  <w:szCs w:val="20"/>
                </w:rPr>
                <w:delText>ANO/NE</w:delText>
              </w:r>
            </w:del>
          </w:p>
        </w:tc>
      </w:tr>
      <w:tr w:rsidR="00DC0EBF" w:rsidRPr="001027B7" w14:paraId="24CC47EB" w14:textId="77777777" w:rsidTr="00596A4C">
        <w:trPr>
          <w:trHeight w:val="503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B72E23D" w14:textId="77777777" w:rsidR="00DC0EBF" w:rsidRPr="001027B7" w:rsidRDefault="00DC0EBF" w:rsidP="00596A4C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</w:t>
            </w:r>
            <w:r w:rsidRPr="001027B7"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8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15E1228" w14:textId="405AEE09" w:rsidR="00984A33" w:rsidRPr="006F3568" w:rsidRDefault="00DC0EBF" w:rsidP="00596A4C">
            <w:pPr>
              <w:spacing w:before="120"/>
              <w:jc w:val="left"/>
            </w:pPr>
            <w:r>
              <w:t xml:space="preserve"> </w:t>
            </w:r>
            <w:r w:rsidR="00D1012C">
              <w:t>Byl</w:t>
            </w:r>
            <w:r w:rsidR="00984A33">
              <w:t>a</w:t>
            </w:r>
            <w:r w:rsidR="00D1012C">
              <w:t xml:space="preserve"> v rámci této zakázky činností BIM koordinátora </w:t>
            </w:r>
            <w:r w:rsidR="00984A33">
              <w:t xml:space="preserve"> </w:t>
            </w:r>
            <w:r w:rsidR="00984A33" w:rsidRPr="006F3568">
              <w:t xml:space="preserve">tvorba BEP (BIM </w:t>
            </w:r>
            <w:proofErr w:type="spellStart"/>
            <w:r w:rsidR="00984A33" w:rsidRPr="006F3568">
              <w:t>Execution</w:t>
            </w:r>
            <w:proofErr w:type="spellEnd"/>
            <w:r w:rsidR="00984A33" w:rsidRPr="006F3568">
              <w:t xml:space="preserve"> </w:t>
            </w:r>
            <w:proofErr w:type="spellStart"/>
            <w:r w:rsidR="00984A33" w:rsidRPr="006F3568">
              <w:t>Plan</w:t>
            </w:r>
            <w:proofErr w:type="spellEnd"/>
            <w:r w:rsidR="00984A33" w:rsidRPr="006F3568">
              <w:t>), tj. zpracování zásadních pravidel BIM v rámci celého projekčního týmu</w:t>
            </w:r>
            <w:ins w:id="3" w:author="Daniela Hochová" w:date="2024-03-06T17:03:00Z">
              <w:r w:rsidR="00682B89">
                <w:t>,</w:t>
              </w:r>
              <w:r w:rsidR="00682B89" w:rsidRPr="00BB5CED">
                <w:rPr>
                  <w:b/>
                  <w:bCs/>
                </w:rPr>
                <w:t xml:space="preserve"> </w:t>
              </w:r>
              <w:r w:rsidR="00682B89" w:rsidRPr="00BB5CED">
                <w:rPr>
                  <w:b/>
                  <w:bCs/>
                </w:rPr>
                <w:t>nebo</w:t>
              </w:r>
              <w:r w:rsidR="00682B89" w:rsidRPr="00682B89">
                <w:t xml:space="preserve"> tvorba EIR (Exchange </w:t>
              </w:r>
              <w:proofErr w:type="spellStart"/>
              <w:r w:rsidR="00682B89" w:rsidRPr="00682B89">
                <w:t>Information</w:t>
              </w:r>
              <w:proofErr w:type="spellEnd"/>
              <w:r w:rsidR="00682B89" w:rsidRPr="00682B89">
                <w:t xml:space="preserve"> </w:t>
              </w:r>
              <w:proofErr w:type="spellStart"/>
              <w:r w:rsidR="00682B89" w:rsidRPr="00682B89">
                <w:t>Requirements</w:t>
              </w:r>
              <w:proofErr w:type="spellEnd"/>
              <w:r w:rsidR="00682B89" w:rsidRPr="00682B89">
                <w:t>), tj. zpracování požadavků na výměnu informací</w:t>
              </w:r>
            </w:ins>
            <w:ins w:id="4" w:author="Daniela Hochová" w:date="2024-03-06T17:01:00Z">
              <w:r w:rsidR="00682B89">
                <w:t>?</w:t>
              </w:r>
            </w:ins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0EB53C2" w14:textId="0272E3C0" w:rsidR="00DC0EBF" w:rsidRPr="00D1012C" w:rsidRDefault="00DC0EBF" w:rsidP="00596A4C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D1012C">
              <w:rPr>
                <w:rFonts w:cs="Times New Roman"/>
                <w:sz w:val="20"/>
                <w:szCs w:val="20"/>
              </w:rPr>
              <w:t xml:space="preserve">ANO </w:t>
            </w:r>
            <w:r w:rsidR="00984A33">
              <w:rPr>
                <w:rFonts w:cs="Times New Roman"/>
                <w:sz w:val="20"/>
                <w:szCs w:val="20"/>
              </w:rPr>
              <w:t>10</w:t>
            </w:r>
            <w:r w:rsidRPr="006F3568">
              <w:rPr>
                <w:rFonts w:cs="Times New Roman"/>
                <w:sz w:val="20"/>
                <w:szCs w:val="20"/>
              </w:rPr>
              <w:t>b</w:t>
            </w:r>
            <w:r w:rsidRPr="00D1012C">
              <w:rPr>
                <w:rFonts w:cs="Times New Roman"/>
                <w:sz w:val="20"/>
                <w:szCs w:val="20"/>
              </w:rPr>
              <w:t>.//</w:t>
            </w:r>
          </w:p>
          <w:p w14:paraId="3EF92167" w14:textId="04693C65" w:rsidR="00DC0EBF" w:rsidRPr="00D1012C" w:rsidRDefault="00DC0EBF" w:rsidP="00596A4C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6F3568">
              <w:rPr>
                <w:rFonts w:cs="Times New Roman"/>
                <w:sz w:val="20"/>
                <w:szCs w:val="20"/>
              </w:rPr>
              <w:t xml:space="preserve">NE </w:t>
            </w:r>
            <w:r w:rsidR="00D1012C" w:rsidRPr="006F3568">
              <w:rPr>
                <w:rFonts w:cs="Times New Roman"/>
                <w:sz w:val="20"/>
                <w:szCs w:val="20"/>
              </w:rPr>
              <w:t>0</w:t>
            </w:r>
            <w:r w:rsidRPr="006F3568">
              <w:rPr>
                <w:rFonts w:cs="Times New Roman"/>
                <w:sz w:val="20"/>
                <w:szCs w:val="20"/>
              </w:rPr>
              <w:t>b.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68343C8" w14:textId="77777777" w:rsidR="00DC0EBF" w:rsidRPr="001027B7" w:rsidRDefault="00DC0EBF" w:rsidP="00596A4C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F3568" w:rsidRPr="002210DC" w14:paraId="49A595B2" w14:textId="77777777" w:rsidTr="003954A6">
        <w:trPr>
          <w:trHeight w:val="503"/>
        </w:trPr>
        <w:tc>
          <w:tcPr>
            <w:tcW w:w="9918" w:type="dxa"/>
            <w:gridSpan w:val="7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10453241" w14:textId="7ADF0C4D" w:rsidR="006F3568" w:rsidRPr="002210DC" w:rsidRDefault="006F3568" w:rsidP="006F3568">
            <w:pPr>
              <w:spacing w:before="12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210DC">
              <w:rPr>
                <w:rFonts w:cs="Times New Roman"/>
                <w:b/>
                <w:sz w:val="24"/>
                <w:szCs w:val="24"/>
              </w:rPr>
              <w:t xml:space="preserve">Zakázka (zkušenost) č. </w:t>
            </w:r>
            <w:r>
              <w:rPr>
                <w:rFonts w:cs="Times New Roman"/>
                <w:b/>
                <w:sz w:val="24"/>
                <w:szCs w:val="24"/>
              </w:rPr>
              <w:t>2</w:t>
            </w:r>
          </w:p>
        </w:tc>
      </w:tr>
      <w:tr w:rsidR="006F3568" w:rsidRPr="00F57EE6" w14:paraId="2211AC87" w14:textId="77777777" w:rsidTr="003954A6">
        <w:trPr>
          <w:trHeight w:val="503"/>
        </w:trPr>
        <w:tc>
          <w:tcPr>
            <w:tcW w:w="5524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706C9C56" w14:textId="77777777" w:rsidR="006F3568" w:rsidRPr="009E305E" w:rsidRDefault="006F3568" w:rsidP="003954A6">
            <w:pPr>
              <w:spacing w:before="120" w:after="0"/>
              <w:rPr>
                <w:rFonts w:cs="Times New Roman"/>
                <w:sz w:val="20"/>
                <w:szCs w:val="20"/>
              </w:rPr>
            </w:pPr>
            <w:r w:rsidRPr="00A91E6A">
              <w:rPr>
                <w:rFonts w:cs="Times New Roman"/>
                <w:b/>
                <w:sz w:val="20"/>
                <w:szCs w:val="20"/>
              </w:rPr>
              <w:t>Osob</w:t>
            </w:r>
            <w:r>
              <w:rPr>
                <w:rFonts w:cs="Times New Roman"/>
                <w:b/>
                <w:sz w:val="20"/>
                <w:szCs w:val="20"/>
              </w:rPr>
              <w:t>a</w:t>
            </w:r>
            <w:r w:rsidRPr="00A91E6A">
              <w:rPr>
                <w:rFonts w:cs="Times New Roman"/>
                <w:b/>
                <w:sz w:val="20"/>
                <w:szCs w:val="20"/>
              </w:rPr>
              <w:t>, kter</w:t>
            </w:r>
            <w:r>
              <w:rPr>
                <w:rFonts w:cs="Times New Roman"/>
                <w:b/>
                <w:sz w:val="20"/>
                <w:szCs w:val="20"/>
              </w:rPr>
              <w:t>ou</w:t>
            </w:r>
            <w:r w:rsidRPr="00A91E6A">
              <w:rPr>
                <w:rFonts w:cs="Times New Roman"/>
                <w:b/>
                <w:sz w:val="20"/>
                <w:szCs w:val="20"/>
              </w:rPr>
              <w:t xml:space="preserve"> byla plněna</w:t>
            </w:r>
            <w:r>
              <w:rPr>
                <w:rFonts w:cs="Times New Roman"/>
                <w:b/>
                <w:sz w:val="20"/>
                <w:szCs w:val="20"/>
              </w:rPr>
              <w:t xml:space="preserve"> požadovaná zkušenost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1B684CF" w14:textId="77777777" w:rsidR="006F3568" w:rsidRPr="00F57EE6" w:rsidRDefault="006F3568" w:rsidP="003954A6">
            <w:pPr>
              <w:spacing w:before="120"/>
              <w:jc w:val="center"/>
              <w:rPr>
                <w:rFonts w:cs="Times New Roman"/>
                <w:b/>
                <w:highlight w:val="green"/>
              </w:rPr>
            </w:pPr>
            <w:r>
              <w:rPr>
                <w:rFonts w:cs="Times New Roman"/>
                <w:b/>
                <w:i/>
              </w:rPr>
              <w:t>Jméno a příjmení</w:t>
            </w:r>
          </w:p>
        </w:tc>
      </w:tr>
      <w:tr w:rsidR="006F3568" w:rsidRPr="0034433A" w14:paraId="376B2293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1B147AC8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Název zakázky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7BB705EC" w14:textId="77777777" w:rsidR="006F3568" w:rsidRPr="0034433A" w:rsidRDefault="006F3568" w:rsidP="003954A6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34433A">
              <w:rPr>
                <w:rFonts w:cs="Times New Roman"/>
                <w:b/>
                <w:sz w:val="24"/>
                <w:szCs w:val="24"/>
              </w:rPr>
              <w:t>……….</w:t>
            </w:r>
          </w:p>
        </w:tc>
      </w:tr>
      <w:tr w:rsidR="006F3568" w:rsidRPr="0005644A" w14:paraId="541DC89D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241A345A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Objednatel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1C571719" w14:textId="77777777" w:rsidR="006F3568" w:rsidRPr="0005644A" w:rsidRDefault="006F3568" w:rsidP="003954A6">
            <w:pPr>
              <w:spacing w:before="12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Název, adresa</w:t>
            </w:r>
            <w:r>
              <w:rPr>
                <w:rFonts w:cs="Times New Roman"/>
                <w:b/>
                <w:i/>
                <w:sz w:val="20"/>
                <w:szCs w:val="20"/>
              </w:rPr>
              <w:t>, IČO, pokud je přiděleno</w:t>
            </w:r>
          </w:p>
        </w:tc>
      </w:tr>
      <w:tr w:rsidR="006F3568" w:rsidRPr="0005644A" w14:paraId="7BBD0690" w14:textId="77777777" w:rsidTr="003954A6">
        <w:trPr>
          <w:trHeight w:val="408"/>
        </w:trPr>
        <w:tc>
          <w:tcPr>
            <w:tcW w:w="2689" w:type="dxa"/>
            <w:gridSpan w:val="2"/>
            <w:vMerge w:val="restart"/>
            <w:shd w:val="clear" w:color="auto" w:fill="C5E0B3" w:themeFill="accent6" w:themeFillTint="66"/>
          </w:tcPr>
          <w:p w14:paraId="15A60129" w14:textId="77777777" w:rsidR="006F3568" w:rsidRDefault="006F3568" w:rsidP="003954A6">
            <w:pPr>
              <w:spacing w:before="120" w:after="0"/>
              <w:jc w:val="lef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Kontaktní osoba objednatele</w:t>
            </w:r>
          </w:p>
          <w:p w14:paraId="1C87385F" w14:textId="77777777" w:rsidR="006F3568" w:rsidRPr="007F3DB9" w:rsidRDefault="006F3568" w:rsidP="003954A6">
            <w:pPr>
              <w:jc w:val="left"/>
              <w:rPr>
                <w:rFonts w:cs="Times New Roman"/>
                <w:i/>
                <w:sz w:val="18"/>
                <w:szCs w:val="18"/>
              </w:rPr>
            </w:pPr>
            <w:r w:rsidRPr="007F3DB9">
              <w:rPr>
                <w:rFonts w:cs="Times New Roman"/>
                <w:i/>
                <w:sz w:val="18"/>
                <w:szCs w:val="18"/>
              </w:rPr>
              <w:t>(pro možnost ověření v dotazníku uvedených informací)</w:t>
            </w: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A8A4A04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Jméno a příjmení</w:t>
            </w:r>
          </w:p>
        </w:tc>
        <w:tc>
          <w:tcPr>
            <w:tcW w:w="375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6462316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E-mail</w:t>
            </w:r>
          </w:p>
        </w:tc>
      </w:tr>
      <w:tr w:rsidR="006F3568" w:rsidRPr="0005644A" w14:paraId="79B94E03" w14:textId="77777777" w:rsidTr="003954A6">
        <w:trPr>
          <w:trHeight w:val="407"/>
        </w:trPr>
        <w:tc>
          <w:tcPr>
            <w:tcW w:w="2689" w:type="dxa"/>
            <w:gridSpan w:val="2"/>
            <w:vMerge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1DB1C105" w14:textId="77777777" w:rsidR="006F3568" w:rsidRDefault="006F3568" w:rsidP="003954A6">
            <w:pPr>
              <w:spacing w:before="12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7469649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Funkce</w:t>
            </w:r>
          </w:p>
        </w:tc>
        <w:tc>
          <w:tcPr>
            <w:tcW w:w="375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A005492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Mobil</w:t>
            </w:r>
          </w:p>
        </w:tc>
      </w:tr>
      <w:tr w:rsidR="006F3568" w:rsidRPr="0005644A" w14:paraId="57DED0B7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4F2B55C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Místo stavby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E247664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 xml:space="preserve">Poštovní adresa, </w:t>
            </w:r>
            <w:r>
              <w:rPr>
                <w:rFonts w:cs="Times New Roman"/>
                <w:b/>
                <w:i/>
                <w:sz w:val="20"/>
                <w:szCs w:val="20"/>
              </w:rPr>
              <w:t>katastrální území, parcelní číslo</w:t>
            </w:r>
          </w:p>
        </w:tc>
      </w:tr>
      <w:tr w:rsidR="006F3568" w:rsidRPr="00B10CB9" w14:paraId="764CB5B1" w14:textId="77777777" w:rsidTr="003954A6">
        <w:trPr>
          <w:trHeight w:val="1011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19F9D606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Popis předmětu plnění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09459FB" w14:textId="77777777" w:rsidR="006F3568" w:rsidRPr="00B10CB9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B10CB9">
              <w:rPr>
                <w:rFonts w:cs="Times New Roman"/>
                <w:b/>
                <w:i/>
                <w:sz w:val="20"/>
                <w:szCs w:val="20"/>
              </w:rPr>
              <w:t xml:space="preserve">Stručně popsat rozsah </w:t>
            </w:r>
          </w:p>
        </w:tc>
      </w:tr>
      <w:tr w:rsidR="006F3568" w:rsidRPr="00236187" w14:paraId="3F2E8B5E" w14:textId="77777777" w:rsidTr="003954A6">
        <w:trPr>
          <w:trHeight w:val="503"/>
        </w:trPr>
        <w:tc>
          <w:tcPr>
            <w:tcW w:w="5524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77E33A63" w14:textId="77777777" w:rsidR="006F3568" w:rsidRPr="00236187" w:rsidRDefault="006F3568" w:rsidP="003954A6">
            <w:pPr>
              <w:spacing w:before="120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sz w:val="20"/>
                <w:szCs w:val="20"/>
              </w:rPr>
              <w:t>Projektová dokumentace byla řádně dokončena a předána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343E82A" w14:textId="77777777" w:rsidR="006F3568" w:rsidRPr="00236187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i/>
                <w:sz w:val="20"/>
                <w:szCs w:val="20"/>
              </w:rPr>
              <w:t>Den, měsíc, rok</w:t>
            </w:r>
          </w:p>
        </w:tc>
      </w:tr>
      <w:tr w:rsidR="006F3568" w:rsidRPr="009D597A" w14:paraId="6A088E4A" w14:textId="77777777" w:rsidTr="003954A6">
        <w:trPr>
          <w:trHeight w:val="503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7A57581" w14:textId="77777777" w:rsidR="006F3568" w:rsidRPr="001027B7" w:rsidRDefault="006F3568" w:rsidP="003954A6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1027B7">
              <w:rPr>
                <w:rFonts w:cs="Times New Roman"/>
                <w:sz w:val="16"/>
                <w:szCs w:val="16"/>
              </w:rPr>
              <w:t>Číslo otázky</w:t>
            </w:r>
          </w:p>
        </w:tc>
        <w:tc>
          <w:tcPr>
            <w:tcW w:w="708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199C655" w14:textId="77777777" w:rsidR="006F3568" w:rsidRPr="001027B7" w:rsidRDefault="006F3568" w:rsidP="003954A6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Otázka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35A7715" w14:textId="77777777" w:rsidR="006F3568" w:rsidRPr="001027B7" w:rsidRDefault="006F3568" w:rsidP="003954A6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1027B7">
              <w:rPr>
                <w:rFonts w:cs="Times New Roman"/>
                <w:sz w:val="16"/>
                <w:szCs w:val="16"/>
              </w:rPr>
              <w:t>Body za kladnou odpověď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097300D" w14:textId="77777777" w:rsidR="006F3568" w:rsidRPr="009D597A" w:rsidRDefault="006F3568" w:rsidP="003954A6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D597A">
              <w:rPr>
                <w:rFonts w:cs="Times New Roman"/>
                <w:sz w:val="18"/>
                <w:szCs w:val="18"/>
              </w:rPr>
              <w:t>Odpověď</w:t>
            </w:r>
          </w:p>
          <w:p w14:paraId="231B513E" w14:textId="6D6F8202" w:rsidR="006F3568" w:rsidRPr="009D597A" w:rsidRDefault="006F3568" w:rsidP="003954A6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D597A">
              <w:rPr>
                <w:rFonts w:cs="Times New Roman"/>
                <w:b/>
                <w:sz w:val="20"/>
                <w:szCs w:val="20"/>
              </w:rPr>
              <w:t>ANO</w:t>
            </w:r>
            <w:ins w:id="5" w:author="Daniela Hochová" w:date="2024-03-06T17:02:00Z">
              <w:r w:rsidR="00682B89">
                <w:rPr>
                  <w:rFonts w:cs="Times New Roman"/>
                  <w:b/>
                  <w:sz w:val="20"/>
                  <w:szCs w:val="20"/>
                </w:rPr>
                <w:t xml:space="preserve"> (EIR / BEP) /</w:t>
              </w:r>
            </w:ins>
            <w:r w:rsidRPr="009D597A">
              <w:rPr>
                <w:rFonts w:cs="Times New Roman"/>
                <w:b/>
                <w:sz w:val="20"/>
                <w:szCs w:val="20"/>
              </w:rPr>
              <w:t>/</w:t>
            </w:r>
            <w:ins w:id="6" w:author="Daniela Hochová" w:date="2024-03-06T17:02:00Z">
              <w:r w:rsidR="00682B89">
                <w:rPr>
                  <w:rFonts w:cs="Times New Roman"/>
                  <w:b/>
                  <w:sz w:val="20"/>
                  <w:szCs w:val="20"/>
                </w:rPr>
                <w:t xml:space="preserve"> </w:t>
              </w:r>
            </w:ins>
            <w:r w:rsidRPr="009D597A">
              <w:rPr>
                <w:rFonts w:cs="Times New Roman"/>
                <w:b/>
                <w:sz w:val="20"/>
                <w:szCs w:val="20"/>
              </w:rPr>
              <w:t>NE</w:t>
            </w:r>
          </w:p>
        </w:tc>
      </w:tr>
      <w:tr w:rsidR="006F3568" w:rsidRPr="001027B7" w14:paraId="67C303FE" w14:textId="77777777" w:rsidTr="003954A6">
        <w:trPr>
          <w:trHeight w:val="503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54793C2" w14:textId="77777777" w:rsidR="006F3568" w:rsidRPr="001027B7" w:rsidRDefault="006F3568" w:rsidP="003954A6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</w:t>
            </w:r>
            <w:r w:rsidRPr="001027B7"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8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5FC6261" w14:textId="3263581E" w:rsidR="006F3568" w:rsidRPr="006F3568" w:rsidRDefault="006F3568" w:rsidP="003954A6">
            <w:pPr>
              <w:spacing w:before="120"/>
              <w:jc w:val="left"/>
            </w:pPr>
            <w:r>
              <w:t xml:space="preserve"> Byla v rámci této zakázky činností BIM koordinátora  </w:t>
            </w:r>
            <w:r w:rsidRPr="006F3568">
              <w:t xml:space="preserve">tvorba BEP (BIM </w:t>
            </w:r>
            <w:proofErr w:type="spellStart"/>
            <w:r w:rsidRPr="006F3568">
              <w:t>Execution</w:t>
            </w:r>
            <w:proofErr w:type="spellEnd"/>
            <w:r w:rsidRPr="006F3568">
              <w:t xml:space="preserve"> </w:t>
            </w:r>
            <w:proofErr w:type="spellStart"/>
            <w:r w:rsidRPr="006F3568">
              <w:t>Plan</w:t>
            </w:r>
            <w:proofErr w:type="spellEnd"/>
            <w:r w:rsidRPr="006F3568">
              <w:t>), tj. zpracování zásadních pravidel BIM v rámci celého projekčního týmu</w:t>
            </w:r>
            <w:ins w:id="7" w:author="Daniela Hochová" w:date="2024-03-06T17:02:00Z">
              <w:r w:rsidR="00682B89">
                <w:t xml:space="preserve">, </w:t>
              </w:r>
              <w:r w:rsidR="00682B89" w:rsidRPr="00682B89">
                <w:rPr>
                  <w:b/>
                  <w:bCs/>
                  <w:rPrChange w:id="8" w:author="Daniela Hochová" w:date="2024-03-06T17:02:00Z">
                    <w:rPr/>
                  </w:rPrChange>
                </w:rPr>
                <w:t>nebo</w:t>
              </w:r>
              <w:r w:rsidR="00682B89" w:rsidRPr="00682B89">
                <w:t xml:space="preserve"> tvorba EIR (Exchange </w:t>
              </w:r>
              <w:proofErr w:type="spellStart"/>
              <w:r w:rsidR="00682B89" w:rsidRPr="00682B89">
                <w:t>Information</w:t>
              </w:r>
              <w:proofErr w:type="spellEnd"/>
              <w:r w:rsidR="00682B89" w:rsidRPr="00682B89">
                <w:t xml:space="preserve"> </w:t>
              </w:r>
              <w:proofErr w:type="spellStart"/>
              <w:r w:rsidR="00682B89" w:rsidRPr="00682B89">
                <w:t>Requirements</w:t>
              </w:r>
              <w:proofErr w:type="spellEnd"/>
              <w:r w:rsidR="00682B89" w:rsidRPr="00682B89">
                <w:t>), tj. zpracování požadavků na výměnu informací</w:t>
              </w:r>
            </w:ins>
            <w:ins w:id="9" w:author="Daniela Hochová" w:date="2024-03-06T17:01:00Z">
              <w:r w:rsidR="00682B89">
                <w:t>?</w:t>
              </w:r>
            </w:ins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E56E21B" w14:textId="77777777" w:rsidR="006F3568" w:rsidRPr="00D1012C" w:rsidRDefault="006F3568" w:rsidP="003954A6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D1012C">
              <w:rPr>
                <w:rFonts w:cs="Times New Roman"/>
                <w:sz w:val="20"/>
                <w:szCs w:val="20"/>
              </w:rPr>
              <w:t xml:space="preserve">ANO </w:t>
            </w:r>
            <w:r>
              <w:rPr>
                <w:rFonts w:cs="Times New Roman"/>
                <w:sz w:val="20"/>
                <w:szCs w:val="20"/>
              </w:rPr>
              <w:t>10</w:t>
            </w:r>
            <w:r w:rsidRPr="006F3568">
              <w:rPr>
                <w:rFonts w:cs="Times New Roman"/>
                <w:sz w:val="20"/>
                <w:szCs w:val="20"/>
              </w:rPr>
              <w:t>b</w:t>
            </w:r>
            <w:r w:rsidRPr="00D1012C">
              <w:rPr>
                <w:rFonts w:cs="Times New Roman"/>
                <w:sz w:val="20"/>
                <w:szCs w:val="20"/>
              </w:rPr>
              <w:t>.//</w:t>
            </w:r>
          </w:p>
          <w:p w14:paraId="262CE87F" w14:textId="77777777" w:rsidR="006F3568" w:rsidRPr="00D1012C" w:rsidRDefault="006F3568" w:rsidP="003954A6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6F3568">
              <w:rPr>
                <w:rFonts w:cs="Times New Roman"/>
                <w:sz w:val="20"/>
                <w:szCs w:val="20"/>
              </w:rPr>
              <w:t>NE 0b.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3E01CF1" w14:textId="77777777" w:rsidR="006F3568" w:rsidRPr="001027B7" w:rsidRDefault="006F3568" w:rsidP="003954A6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F3568" w:rsidRPr="002210DC" w14:paraId="58F901C4" w14:textId="77777777" w:rsidTr="003954A6">
        <w:trPr>
          <w:trHeight w:val="503"/>
        </w:trPr>
        <w:tc>
          <w:tcPr>
            <w:tcW w:w="9918" w:type="dxa"/>
            <w:gridSpan w:val="7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B9E0A2B" w14:textId="2DBDE998" w:rsidR="006F3568" w:rsidRPr="002210DC" w:rsidRDefault="006F3568" w:rsidP="006F3568">
            <w:pPr>
              <w:spacing w:before="12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210DC">
              <w:rPr>
                <w:rFonts w:cs="Times New Roman"/>
                <w:b/>
                <w:sz w:val="24"/>
                <w:szCs w:val="24"/>
              </w:rPr>
              <w:t xml:space="preserve">Zakázka (zkušenost) č. </w:t>
            </w:r>
            <w:r>
              <w:rPr>
                <w:rFonts w:cs="Times New Roman"/>
                <w:b/>
                <w:sz w:val="24"/>
                <w:szCs w:val="24"/>
              </w:rPr>
              <w:t>3</w:t>
            </w:r>
          </w:p>
        </w:tc>
      </w:tr>
      <w:tr w:rsidR="006F3568" w:rsidRPr="00F57EE6" w14:paraId="4A98F5DB" w14:textId="77777777" w:rsidTr="003954A6">
        <w:trPr>
          <w:trHeight w:val="503"/>
        </w:trPr>
        <w:tc>
          <w:tcPr>
            <w:tcW w:w="5524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3C5967D" w14:textId="77777777" w:rsidR="006F3568" w:rsidRPr="009E305E" w:rsidRDefault="006F3568" w:rsidP="003954A6">
            <w:pPr>
              <w:spacing w:before="120" w:after="0"/>
              <w:rPr>
                <w:rFonts w:cs="Times New Roman"/>
                <w:sz w:val="20"/>
                <w:szCs w:val="20"/>
              </w:rPr>
            </w:pPr>
            <w:r w:rsidRPr="00A91E6A">
              <w:rPr>
                <w:rFonts w:cs="Times New Roman"/>
                <w:b/>
                <w:sz w:val="20"/>
                <w:szCs w:val="20"/>
              </w:rPr>
              <w:t>Osob</w:t>
            </w:r>
            <w:r>
              <w:rPr>
                <w:rFonts w:cs="Times New Roman"/>
                <w:b/>
                <w:sz w:val="20"/>
                <w:szCs w:val="20"/>
              </w:rPr>
              <w:t>a</w:t>
            </w:r>
            <w:r w:rsidRPr="00A91E6A">
              <w:rPr>
                <w:rFonts w:cs="Times New Roman"/>
                <w:b/>
                <w:sz w:val="20"/>
                <w:szCs w:val="20"/>
              </w:rPr>
              <w:t>, kter</w:t>
            </w:r>
            <w:r>
              <w:rPr>
                <w:rFonts w:cs="Times New Roman"/>
                <w:b/>
                <w:sz w:val="20"/>
                <w:szCs w:val="20"/>
              </w:rPr>
              <w:t>ou</w:t>
            </w:r>
            <w:r w:rsidRPr="00A91E6A">
              <w:rPr>
                <w:rFonts w:cs="Times New Roman"/>
                <w:b/>
                <w:sz w:val="20"/>
                <w:szCs w:val="20"/>
              </w:rPr>
              <w:t xml:space="preserve"> byla plněna</w:t>
            </w:r>
            <w:r>
              <w:rPr>
                <w:rFonts w:cs="Times New Roman"/>
                <w:b/>
                <w:sz w:val="20"/>
                <w:szCs w:val="20"/>
              </w:rPr>
              <w:t xml:space="preserve"> požadovaná zkušenost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E2B34E5" w14:textId="77777777" w:rsidR="006F3568" w:rsidRPr="00F57EE6" w:rsidRDefault="006F3568" w:rsidP="003954A6">
            <w:pPr>
              <w:spacing w:before="120"/>
              <w:jc w:val="center"/>
              <w:rPr>
                <w:rFonts w:cs="Times New Roman"/>
                <w:b/>
                <w:highlight w:val="green"/>
              </w:rPr>
            </w:pPr>
            <w:r>
              <w:rPr>
                <w:rFonts w:cs="Times New Roman"/>
                <w:b/>
                <w:i/>
              </w:rPr>
              <w:t>Jméno a příjmení</w:t>
            </w:r>
          </w:p>
        </w:tc>
      </w:tr>
      <w:tr w:rsidR="006F3568" w:rsidRPr="0034433A" w14:paraId="4E5782A0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91CA308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Název zakázky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0AA746E5" w14:textId="77777777" w:rsidR="006F3568" w:rsidRPr="0034433A" w:rsidRDefault="006F3568" w:rsidP="003954A6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34433A">
              <w:rPr>
                <w:rFonts w:cs="Times New Roman"/>
                <w:b/>
                <w:sz w:val="24"/>
                <w:szCs w:val="24"/>
              </w:rPr>
              <w:t>……….</w:t>
            </w:r>
          </w:p>
        </w:tc>
      </w:tr>
      <w:tr w:rsidR="006F3568" w:rsidRPr="0005644A" w14:paraId="74E7CC20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0E3B2040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Objednatel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0D50EEDA" w14:textId="77777777" w:rsidR="006F3568" w:rsidRPr="0005644A" w:rsidRDefault="006F3568" w:rsidP="003954A6">
            <w:pPr>
              <w:spacing w:before="12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Název, adresa</w:t>
            </w:r>
            <w:r>
              <w:rPr>
                <w:rFonts w:cs="Times New Roman"/>
                <w:b/>
                <w:i/>
                <w:sz w:val="20"/>
                <w:szCs w:val="20"/>
              </w:rPr>
              <w:t>, IČO, pokud je přiděleno</w:t>
            </w:r>
          </w:p>
        </w:tc>
      </w:tr>
      <w:tr w:rsidR="006F3568" w:rsidRPr="0005644A" w14:paraId="41CEC6CC" w14:textId="77777777" w:rsidTr="003954A6">
        <w:trPr>
          <w:trHeight w:val="408"/>
        </w:trPr>
        <w:tc>
          <w:tcPr>
            <w:tcW w:w="2689" w:type="dxa"/>
            <w:gridSpan w:val="2"/>
            <w:vMerge w:val="restart"/>
            <w:shd w:val="clear" w:color="auto" w:fill="C5E0B3" w:themeFill="accent6" w:themeFillTint="66"/>
          </w:tcPr>
          <w:p w14:paraId="7B8EEAE5" w14:textId="77777777" w:rsidR="006F3568" w:rsidRDefault="006F3568" w:rsidP="003954A6">
            <w:pPr>
              <w:spacing w:before="120" w:after="0"/>
              <w:jc w:val="lef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lastRenderedPageBreak/>
              <w:t>Kontaktní osoba objednatele</w:t>
            </w:r>
          </w:p>
          <w:p w14:paraId="34D65C63" w14:textId="77777777" w:rsidR="006F3568" w:rsidRPr="007F3DB9" w:rsidRDefault="006F3568" w:rsidP="003954A6">
            <w:pPr>
              <w:jc w:val="left"/>
              <w:rPr>
                <w:rFonts w:cs="Times New Roman"/>
                <w:i/>
                <w:sz w:val="18"/>
                <w:szCs w:val="18"/>
              </w:rPr>
            </w:pPr>
            <w:r w:rsidRPr="007F3DB9">
              <w:rPr>
                <w:rFonts w:cs="Times New Roman"/>
                <w:i/>
                <w:sz w:val="18"/>
                <w:szCs w:val="18"/>
              </w:rPr>
              <w:t>(pro možnost ověření v dotazníku uvedených informací)</w:t>
            </w: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EA30BEC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Jméno a příjmení</w:t>
            </w:r>
          </w:p>
        </w:tc>
        <w:tc>
          <w:tcPr>
            <w:tcW w:w="375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00D1AEC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E-mail</w:t>
            </w:r>
          </w:p>
        </w:tc>
      </w:tr>
      <w:tr w:rsidR="006F3568" w:rsidRPr="0005644A" w14:paraId="607B4EE5" w14:textId="77777777" w:rsidTr="003954A6">
        <w:trPr>
          <w:trHeight w:val="407"/>
        </w:trPr>
        <w:tc>
          <w:tcPr>
            <w:tcW w:w="2689" w:type="dxa"/>
            <w:gridSpan w:val="2"/>
            <w:vMerge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34AD4BB7" w14:textId="77777777" w:rsidR="006F3568" w:rsidRDefault="006F3568" w:rsidP="003954A6">
            <w:pPr>
              <w:spacing w:before="12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73E6985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Funkce</w:t>
            </w:r>
          </w:p>
        </w:tc>
        <w:tc>
          <w:tcPr>
            <w:tcW w:w="375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062FC71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Mobil</w:t>
            </w:r>
          </w:p>
        </w:tc>
      </w:tr>
      <w:tr w:rsidR="006F3568" w:rsidRPr="0005644A" w14:paraId="32FAF3E8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758E8AD8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Místo stavby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87170A2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 xml:space="preserve">Poštovní adresa, </w:t>
            </w:r>
            <w:r>
              <w:rPr>
                <w:rFonts w:cs="Times New Roman"/>
                <w:b/>
                <w:i/>
                <w:sz w:val="20"/>
                <w:szCs w:val="20"/>
              </w:rPr>
              <w:t>katastrální území, parcelní číslo</w:t>
            </w:r>
          </w:p>
        </w:tc>
      </w:tr>
      <w:tr w:rsidR="006F3568" w:rsidRPr="00B10CB9" w14:paraId="12624040" w14:textId="77777777" w:rsidTr="003954A6">
        <w:trPr>
          <w:trHeight w:val="1011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06BEB43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Popis předmětu plnění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72D5D55" w14:textId="77777777" w:rsidR="006F3568" w:rsidRPr="00B10CB9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B10CB9">
              <w:rPr>
                <w:rFonts w:cs="Times New Roman"/>
                <w:b/>
                <w:i/>
                <w:sz w:val="20"/>
                <w:szCs w:val="20"/>
              </w:rPr>
              <w:t xml:space="preserve">Stručně popsat rozsah </w:t>
            </w:r>
          </w:p>
        </w:tc>
      </w:tr>
      <w:tr w:rsidR="006F3568" w:rsidRPr="00236187" w14:paraId="28554509" w14:textId="77777777" w:rsidTr="003954A6">
        <w:trPr>
          <w:trHeight w:val="503"/>
        </w:trPr>
        <w:tc>
          <w:tcPr>
            <w:tcW w:w="5524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E479DD5" w14:textId="77777777" w:rsidR="006F3568" w:rsidRPr="00236187" w:rsidRDefault="006F3568" w:rsidP="003954A6">
            <w:pPr>
              <w:spacing w:before="120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sz w:val="20"/>
                <w:szCs w:val="20"/>
              </w:rPr>
              <w:t>Projektová dokumentace byla řádně dokončena a předána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C7ED243" w14:textId="77777777" w:rsidR="006F3568" w:rsidRPr="00236187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i/>
                <w:sz w:val="20"/>
                <w:szCs w:val="20"/>
              </w:rPr>
              <w:t>Den, měsíc, rok</w:t>
            </w:r>
          </w:p>
        </w:tc>
      </w:tr>
      <w:tr w:rsidR="006F3568" w:rsidRPr="009D597A" w14:paraId="1B48D9DA" w14:textId="77777777" w:rsidTr="003954A6">
        <w:trPr>
          <w:trHeight w:val="503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A4624F0" w14:textId="77777777" w:rsidR="006F3568" w:rsidRPr="001027B7" w:rsidRDefault="006F3568" w:rsidP="003954A6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1027B7">
              <w:rPr>
                <w:rFonts w:cs="Times New Roman"/>
                <w:sz w:val="16"/>
                <w:szCs w:val="16"/>
              </w:rPr>
              <w:t>Číslo otázky</w:t>
            </w:r>
          </w:p>
        </w:tc>
        <w:tc>
          <w:tcPr>
            <w:tcW w:w="708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003EDA5" w14:textId="77777777" w:rsidR="006F3568" w:rsidRPr="001027B7" w:rsidRDefault="006F3568" w:rsidP="003954A6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Otázka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1C0A057" w14:textId="77777777" w:rsidR="006F3568" w:rsidRPr="001027B7" w:rsidRDefault="006F3568" w:rsidP="003954A6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1027B7">
              <w:rPr>
                <w:rFonts w:cs="Times New Roman"/>
                <w:sz w:val="16"/>
                <w:szCs w:val="16"/>
              </w:rPr>
              <w:t>Body za kladnou odpověď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5D41BCB" w14:textId="77777777" w:rsidR="006F3568" w:rsidRPr="009D597A" w:rsidRDefault="006F3568" w:rsidP="003954A6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D597A">
              <w:rPr>
                <w:rFonts w:cs="Times New Roman"/>
                <w:sz w:val="18"/>
                <w:szCs w:val="18"/>
              </w:rPr>
              <w:t>Odpověď</w:t>
            </w:r>
          </w:p>
          <w:p w14:paraId="153B340F" w14:textId="4D042BFB" w:rsidR="006F3568" w:rsidRPr="009D597A" w:rsidRDefault="00682B89" w:rsidP="003954A6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ins w:id="10" w:author="Daniela Hochová" w:date="2024-03-06T17:03:00Z">
              <w:r w:rsidRPr="009D597A">
                <w:rPr>
                  <w:rFonts w:cs="Times New Roman"/>
                  <w:b/>
                  <w:sz w:val="20"/>
                  <w:szCs w:val="20"/>
                </w:rPr>
                <w:t>ANO</w:t>
              </w:r>
              <w:r>
                <w:rPr>
                  <w:rFonts w:cs="Times New Roman"/>
                  <w:b/>
                  <w:sz w:val="20"/>
                  <w:szCs w:val="20"/>
                </w:rPr>
                <w:t xml:space="preserve"> (EIR / BEP) /</w:t>
              </w:r>
              <w:r w:rsidRPr="009D597A">
                <w:rPr>
                  <w:rFonts w:cs="Times New Roman"/>
                  <w:b/>
                  <w:sz w:val="20"/>
                  <w:szCs w:val="20"/>
                </w:rPr>
                <w:t>/</w:t>
              </w:r>
              <w:r>
                <w:rPr>
                  <w:rFonts w:cs="Times New Roman"/>
                  <w:b/>
                  <w:sz w:val="20"/>
                  <w:szCs w:val="20"/>
                </w:rPr>
                <w:t xml:space="preserve"> </w:t>
              </w:r>
              <w:r w:rsidRPr="009D597A">
                <w:rPr>
                  <w:rFonts w:cs="Times New Roman"/>
                  <w:b/>
                  <w:sz w:val="20"/>
                  <w:szCs w:val="20"/>
                </w:rPr>
                <w:t>NE</w:t>
              </w:r>
            </w:ins>
            <w:del w:id="11" w:author="Daniela Hochová" w:date="2024-03-06T17:03:00Z">
              <w:r w:rsidR="006F3568" w:rsidRPr="009D597A" w:rsidDel="00682B89">
                <w:rPr>
                  <w:rFonts w:cs="Times New Roman"/>
                  <w:b/>
                  <w:sz w:val="20"/>
                  <w:szCs w:val="20"/>
                </w:rPr>
                <w:delText>ANO/NE</w:delText>
              </w:r>
            </w:del>
          </w:p>
        </w:tc>
      </w:tr>
      <w:tr w:rsidR="006F3568" w:rsidRPr="001027B7" w14:paraId="49DADB6A" w14:textId="77777777" w:rsidTr="003954A6">
        <w:trPr>
          <w:trHeight w:val="503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4DA2EBA" w14:textId="77777777" w:rsidR="006F3568" w:rsidRPr="001027B7" w:rsidRDefault="006F3568" w:rsidP="003954A6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</w:t>
            </w:r>
            <w:r w:rsidRPr="001027B7"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8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13F67B1" w14:textId="4EF657A4" w:rsidR="006F3568" w:rsidRPr="006F3568" w:rsidRDefault="006F3568" w:rsidP="003954A6">
            <w:pPr>
              <w:spacing w:before="120"/>
              <w:jc w:val="left"/>
            </w:pPr>
            <w:r>
              <w:t xml:space="preserve"> Byla v rámci této zakázky činností BIM koordinátora  </w:t>
            </w:r>
            <w:r w:rsidRPr="006F3568">
              <w:t xml:space="preserve">tvorba BEP (BIM </w:t>
            </w:r>
            <w:proofErr w:type="spellStart"/>
            <w:r w:rsidRPr="006F3568">
              <w:t>Execution</w:t>
            </w:r>
            <w:proofErr w:type="spellEnd"/>
            <w:r w:rsidRPr="006F3568">
              <w:t xml:space="preserve"> </w:t>
            </w:r>
            <w:proofErr w:type="spellStart"/>
            <w:r w:rsidRPr="006F3568">
              <w:t>Plan</w:t>
            </w:r>
            <w:proofErr w:type="spellEnd"/>
            <w:r w:rsidRPr="006F3568">
              <w:t>), tj. zpracování zásadních pravidel BIM v rámci celého projekčního týmu</w:t>
            </w:r>
            <w:ins w:id="12" w:author="Daniela Hochová" w:date="2024-03-06T17:03:00Z">
              <w:r w:rsidR="00682B89">
                <w:t>,</w:t>
              </w:r>
              <w:r w:rsidR="00682B89" w:rsidRPr="00BB5CED">
                <w:rPr>
                  <w:b/>
                  <w:bCs/>
                </w:rPr>
                <w:t xml:space="preserve"> </w:t>
              </w:r>
              <w:r w:rsidR="00682B89" w:rsidRPr="00BB5CED">
                <w:rPr>
                  <w:b/>
                  <w:bCs/>
                </w:rPr>
                <w:t>nebo</w:t>
              </w:r>
              <w:r w:rsidR="00682B89" w:rsidRPr="00682B89">
                <w:t xml:space="preserve"> tvorba EIR (Exchange </w:t>
              </w:r>
              <w:proofErr w:type="spellStart"/>
              <w:r w:rsidR="00682B89" w:rsidRPr="00682B89">
                <w:t>Information</w:t>
              </w:r>
              <w:proofErr w:type="spellEnd"/>
              <w:r w:rsidR="00682B89" w:rsidRPr="00682B89">
                <w:t xml:space="preserve"> </w:t>
              </w:r>
              <w:proofErr w:type="spellStart"/>
              <w:r w:rsidR="00682B89" w:rsidRPr="00682B89">
                <w:t>Requirements</w:t>
              </w:r>
              <w:proofErr w:type="spellEnd"/>
              <w:r w:rsidR="00682B89" w:rsidRPr="00682B89">
                <w:t>), tj. zpracování požadavků na výměnu informací</w:t>
              </w:r>
              <w:r w:rsidR="00682B89">
                <w:t>?</w:t>
              </w:r>
            </w:ins>
            <w:ins w:id="13" w:author="Daniela Hochová" w:date="2024-03-06T17:01:00Z">
              <w:r w:rsidR="00682B89">
                <w:t>?</w:t>
              </w:r>
            </w:ins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879CE24" w14:textId="77777777" w:rsidR="006F3568" w:rsidRPr="00D1012C" w:rsidRDefault="006F3568" w:rsidP="003954A6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D1012C">
              <w:rPr>
                <w:rFonts w:cs="Times New Roman"/>
                <w:sz w:val="20"/>
                <w:szCs w:val="20"/>
              </w:rPr>
              <w:t xml:space="preserve">ANO </w:t>
            </w:r>
            <w:r>
              <w:rPr>
                <w:rFonts w:cs="Times New Roman"/>
                <w:sz w:val="20"/>
                <w:szCs w:val="20"/>
              </w:rPr>
              <w:t>10</w:t>
            </w:r>
            <w:r w:rsidRPr="006F3568">
              <w:rPr>
                <w:rFonts w:cs="Times New Roman"/>
                <w:sz w:val="20"/>
                <w:szCs w:val="20"/>
              </w:rPr>
              <w:t>b</w:t>
            </w:r>
            <w:r w:rsidRPr="00D1012C">
              <w:rPr>
                <w:rFonts w:cs="Times New Roman"/>
                <w:sz w:val="20"/>
                <w:szCs w:val="20"/>
              </w:rPr>
              <w:t>.//</w:t>
            </w:r>
          </w:p>
          <w:p w14:paraId="43E5F094" w14:textId="77777777" w:rsidR="006F3568" w:rsidRPr="00D1012C" w:rsidRDefault="006F3568" w:rsidP="003954A6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6F3568">
              <w:rPr>
                <w:rFonts w:cs="Times New Roman"/>
                <w:sz w:val="20"/>
                <w:szCs w:val="20"/>
              </w:rPr>
              <w:t>NE 0b.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74B2BC4" w14:textId="77777777" w:rsidR="006F3568" w:rsidRPr="001027B7" w:rsidRDefault="006F3568" w:rsidP="003954A6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F3568" w:rsidRPr="002210DC" w14:paraId="002D4336" w14:textId="77777777" w:rsidTr="003954A6">
        <w:trPr>
          <w:trHeight w:val="503"/>
        </w:trPr>
        <w:tc>
          <w:tcPr>
            <w:tcW w:w="9918" w:type="dxa"/>
            <w:gridSpan w:val="7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5574636" w14:textId="7AC9ED82" w:rsidR="006F3568" w:rsidRPr="002210DC" w:rsidRDefault="006F3568" w:rsidP="006F3568">
            <w:pPr>
              <w:spacing w:before="12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210DC">
              <w:rPr>
                <w:rFonts w:cs="Times New Roman"/>
                <w:b/>
                <w:sz w:val="24"/>
                <w:szCs w:val="24"/>
              </w:rPr>
              <w:t xml:space="preserve">Zakázka (zkušenost) č. </w:t>
            </w:r>
            <w:r>
              <w:rPr>
                <w:rFonts w:cs="Times New Roman"/>
                <w:b/>
                <w:sz w:val="24"/>
                <w:szCs w:val="24"/>
              </w:rPr>
              <w:t>4</w:t>
            </w:r>
          </w:p>
        </w:tc>
      </w:tr>
      <w:tr w:rsidR="006F3568" w:rsidRPr="00F57EE6" w14:paraId="17B072D5" w14:textId="77777777" w:rsidTr="003954A6">
        <w:trPr>
          <w:trHeight w:val="503"/>
        </w:trPr>
        <w:tc>
          <w:tcPr>
            <w:tcW w:w="5524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3782DEE" w14:textId="77777777" w:rsidR="006F3568" w:rsidRPr="009E305E" w:rsidRDefault="006F3568" w:rsidP="003954A6">
            <w:pPr>
              <w:spacing w:before="120" w:after="0"/>
              <w:rPr>
                <w:rFonts w:cs="Times New Roman"/>
                <w:sz w:val="20"/>
                <w:szCs w:val="20"/>
              </w:rPr>
            </w:pPr>
            <w:r w:rsidRPr="00A91E6A">
              <w:rPr>
                <w:rFonts w:cs="Times New Roman"/>
                <w:b/>
                <w:sz w:val="20"/>
                <w:szCs w:val="20"/>
              </w:rPr>
              <w:t>Osob</w:t>
            </w:r>
            <w:r>
              <w:rPr>
                <w:rFonts w:cs="Times New Roman"/>
                <w:b/>
                <w:sz w:val="20"/>
                <w:szCs w:val="20"/>
              </w:rPr>
              <w:t>a</w:t>
            </w:r>
            <w:r w:rsidRPr="00A91E6A">
              <w:rPr>
                <w:rFonts w:cs="Times New Roman"/>
                <w:b/>
                <w:sz w:val="20"/>
                <w:szCs w:val="20"/>
              </w:rPr>
              <w:t>, kter</w:t>
            </w:r>
            <w:r>
              <w:rPr>
                <w:rFonts w:cs="Times New Roman"/>
                <w:b/>
                <w:sz w:val="20"/>
                <w:szCs w:val="20"/>
              </w:rPr>
              <w:t>ou</w:t>
            </w:r>
            <w:r w:rsidRPr="00A91E6A">
              <w:rPr>
                <w:rFonts w:cs="Times New Roman"/>
                <w:b/>
                <w:sz w:val="20"/>
                <w:szCs w:val="20"/>
              </w:rPr>
              <w:t xml:space="preserve"> byla plněna</w:t>
            </w:r>
            <w:r>
              <w:rPr>
                <w:rFonts w:cs="Times New Roman"/>
                <w:b/>
                <w:sz w:val="20"/>
                <w:szCs w:val="20"/>
              </w:rPr>
              <w:t xml:space="preserve"> požadovaná zkušenost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486EFF6" w14:textId="77777777" w:rsidR="006F3568" w:rsidRPr="00F57EE6" w:rsidRDefault="006F3568" w:rsidP="003954A6">
            <w:pPr>
              <w:spacing w:before="120"/>
              <w:jc w:val="center"/>
              <w:rPr>
                <w:rFonts w:cs="Times New Roman"/>
                <w:b/>
                <w:highlight w:val="green"/>
              </w:rPr>
            </w:pPr>
            <w:r>
              <w:rPr>
                <w:rFonts w:cs="Times New Roman"/>
                <w:b/>
                <w:i/>
              </w:rPr>
              <w:t>Jméno a příjmení</w:t>
            </w:r>
          </w:p>
        </w:tc>
      </w:tr>
      <w:tr w:rsidR="006F3568" w:rsidRPr="0034433A" w14:paraId="19469760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7320D46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Název zakázky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0634239B" w14:textId="77777777" w:rsidR="006F3568" w:rsidRPr="0034433A" w:rsidRDefault="006F3568" w:rsidP="003954A6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34433A">
              <w:rPr>
                <w:rFonts w:cs="Times New Roman"/>
                <w:b/>
                <w:sz w:val="24"/>
                <w:szCs w:val="24"/>
              </w:rPr>
              <w:t>……….</w:t>
            </w:r>
          </w:p>
        </w:tc>
      </w:tr>
      <w:tr w:rsidR="006F3568" w:rsidRPr="0005644A" w14:paraId="749A673A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4429FBD7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Objednatel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19AF4944" w14:textId="77777777" w:rsidR="006F3568" w:rsidRPr="0005644A" w:rsidRDefault="006F3568" w:rsidP="003954A6">
            <w:pPr>
              <w:spacing w:before="12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Název, adresa</w:t>
            </w:r>
            <w:r>
              <w:rPr>
                <w:rFonts w:cs="Times New Roman"/>
                <w:b/>
                <w:i/>
                <w:sz w:val="20"/>
                <w:szCs w:val="20"/>
              </w:rPr>
              <w:t>, IČO, pokud je přiděleno</w:t>
            </w:r>
          </w:p>
        </w:tc>
      </w:tr>
      <w:tr w:rsidR="006F3568" w:rsidRPr="0005644A" w14:paraId="066E5107" w14:textId="77777777" w:rsidTr="003954A6">
        <w:trPr>
          <w:trHeight w:val="408"/>
        </w:trPr>
        <w:tc>
          <w:tcPr>
            <w:tcW w:w="2689" w:type="dxa"/>
            <w:gridSpan w:val="2"/>
            <w:vMerge w:val="restart"/>
            <w:shd w:val="clear" w:color="auto" w:fill="C5E0B3" w:themeFill="accent6" w:themeFillTint="66"/>
          </w:tcPr>
          <w:p w14:paraId="62771EBE" w14:textId="77777777" w:rsidR="006F3568" w:rsidRDefault="006F3568" w:rsidP="003954A6">
            <w:pPr>
              <w:spacing w:before="120" w:after="0"/>
              <w:jc w:val="lef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Kontaktní osoba objednatele</w:t>
            </w:r>
          </w:p>
          <w:p w14:paraId="0EE356D6" w14:textId="77777777" w:rsidR="006F3568" w:rsidRPr="007F3DB9" w:rsidRDefault="006F3568" w:rsidP="003954A6">
            <w:pPr>
              <w:jc w:val="left"/>
              <w:rPr>
                <w:rFonts w:cs="Times New Roman"/>
                <w:i/>
                <w:sz w:val="18"/>
                <w:szCs w:val="18"/>
              </w:rPr>
            </w:pPr>
            <w:r w:rsidRPr="007F3DB9">
              <w:rPr>
                <w:rFonts w:cs="Times New Roman"/>
                <w:i/>
                <w:sz w:val="18"/>
                <w:szCs w:val="18"/>
              </w:rPr>
              <w:t>(pro možnost ověření v dotazníku uvedených informací)</w:t>
            </w: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287143A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Jméno a příjmení</w:t>
            </w:r>
          </w:p>
        </w:tc>
        <w:tc>
          <w:tcPr>
            <w:tcW w:w="375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31FCFA8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E-mail</w:t>
            </w:r>
          </w:p>
        </w:tc>
      </w:tr>
      <w:tr w:rsidR="006F3568" w:rsidRPr="0005644A" w14:paraId="4D1E3BC7" w14:textId="77777777" w:rsidTr="003954A6">
        <w:trPr>
          <w:trHeight w:val="407"/>
        </w:trPr>
        <w:tc>
          <w:tcPr>
            <w:tcW w:w="2689" w:type="dxa"/>
            <w:gridSpan w:val="2"/>
            <w:vMerge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12729B9" w14:textId="77777777" w:rsidR="006F3568" w:rsidRDefault="006F3568" w:rsidP="003954A6">
            <w:pPr>
              <w:spacing w:before="12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678702D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Funkce</w:t>
            </w:r>
          </w:p>
        </w:tc>
        <w:tc>
          <w:tcPr>
            <w:tcW w:w="375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574639D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Mobil</w:t>
            </w:r>
          </w:p>
        </w:tc>
      </w:tr>
      <w:tr w:rsidR="006F3568" w:rsidRPr="0005644A" w14:paraId="254276F1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1BE80E8C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Místo stavby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082CEC0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 xml:space="preserve">Poštovní adresa, </w:t>
            </w:r>
            <w:r>
              <w:rPr>
                <w:rFonts w:cs="Times New Roman"/>
                <w:b/>
                <w:i/>
                <w:sz w:val="20"/>
                <w:szCs w:val="20"/>
              </w:rPr>
              <w:t>katastrální území, parcelní číslo</w:t>
            </w:r>
          </w:p>
        </w:tc>
      </w:tr>
      <w:tr w:rsidR="006F3568" w:rsidRPr="00B10CB9" w14:paraId="372A2334" w14:textId="77777777" w:rsidTr="003954A6">
        <w:trPr>
          <w:trHeight w:val="1011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01D9B134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Popis předmětu plnění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76FCD78" w14:textId="77777777" w:rsidR="006F3568" w:rsidRPr="00B10CB9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B10CB9">
              <w:rPr>
                <w:rFonts w:cs="Times New Roman"/>
                <w:b/>
                <w:i/>
                <w:sz w:val="20"/>
                <w:szCs w:val="20"/>
              </w:rPr>
              <w:t xml:space="preserve">Stručně popsat rozsah </w:t>
            </w:r>
          </w:p>
        </w:tc>
      </w:tr>
      <w:tr w:rsidR="006F3568" w:rsidRPr="00236187" w14:paraId="2034B335" w14:textId="77777777" w:rsidTr="003954A6">
        <w:trPr>
          <w:trHeight w:val="503"/>
        </w:trPr>
        <w:tc>
          <w:tcPr>
            <w:tcW w:w="5524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6954B9E" w14:textId="77777777" w:rsidR="006F3568" w:rsidRPr="00236187" w:rsidRDefault="006F3568" w:rsidP="003954A6">
            <w:pPr>
              <w:spacing w:before="120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sz w:val="20"/>
                <w:szCs w:val="20"/>
              </w:rPr>
              <w:t>Projektová dokumentace byla řádně dokončena a předána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882E26A" w14:textId="77777777" w:rsidR="006F3568" w:rsidRPr="00236187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i/>
                <w:sz w:val="20"/>
                <w:szCs w:val="20"/>
              </w:rPr>
              <w:t>Den, měsíc, rok</w:t>
            </w:r>
          </w:p>
        </w:tc>
      </w:tr>
      <w:tr w:rsidR="006F3568" w:rsidRPr="009D597A" w14:paraId="0A5D3E80" w14:textId="77777777" w:rsidTr="003954A6">
        <w:trPr>
          <w:trHeight w:val="503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0CBC2A9" w14:textId="77777777" w:rsidR="006F3568" w:rsidRPr="001027B7" w:rsidRDefault="006F3568" w:rsidP="003954A6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1027B7">
              <w:rPr>
                <w:rFonts w:cs="Times New Roman"/>
                <w:sz w:val="16"/>
                <w:szCs w:val="16"/>
              </w:rPr>
              <w:t>Číslo otázky</w:t>
            </w:r>
          </w:p>
        </w:tc>
        <w:tc>
          <w:tcPr>
            <w:tcW w:w="708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3F78F08" w14:textId="77777777" w:rsidR="006F3568" w:rsidRPr="001027B7" w:rsidRDefault="006F3568" w:rsidP="003954A6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Otázka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B37043F" w14:textId="77777777" w:rsidR="006F3568" w:rsidRPr="001027B7" w:rsidRDefault="006F3568" w:rsidP="003954A6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1027B7">
              <w:rPr>
                <w:rFonts w:cs="Times New Roman"/>
                <w:sz w:val="16"/>
                <w:szCs w:val="16"/>
              </w:rPr>
              <w:t>Body za kladnou odpověď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8AA8C4C" w14:textId="77777777" w:rsidR="006F3568" w:rsidRPr="009D597A" w:rsidRDefault="006F3568" w:rsidP="003954A6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D597A">
              <w:rPr>
                <w:rFonts w:cs="Times New Roman"/>
                <w:sz w:val="18"/>
                <w:szCs w:val="18"/>
              </w:rPr>
              <w:t>Odpověď</w:t>
            </w:r>
          </w:p>
          <w:p w14:paraId="21D52E48" w14:textId="77777777" w:rsidR="006F3568" w:rsidRPr="009D597A" w:rsidRDefault="006F3568" w:rsidP="003954A6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D597A">
              <w:rPr>
                <w:rFonts w:cs="Times New Roman"/>
                <w:b/>
                <w:sz w:val="20"/>
                <w:szCs w:val="20"/>
              </w:rPr>
              <w:t>ANO/NE</w:t>
            </w:r>
          </w:p>
        </w:tc>
      </w:tr>
      <w:tr w:rsidR="006F3568" w:rsidRPr="001027B7" w14:paraId="7911F35A" w14:textId="77777777" w:rsidTr="003954A6">
        <w:trPr>
          <w:trHeight w:val="503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6336CC6" w14:textId="508A4924" w:rsidR="006F3568" w:rsidRPr="001027B7" w:rsidRDefault="006F3568" w:rsidP="003954A6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</w:t>
            </w:r>
            <w:r w:rsidRPr="001027B7"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8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DE0AB36" w14:textId="70D35B84" w:rsidR="006F3568" w:rsidRPr="006F3568" w:rsidRDefault="006F3568" w:rsidP="003954A6">
            <w:pPr>
              <w:spacing w:before="120"/>
              <w:jc w:val="left"/>
            </w:pPr>
            <w:r>
              <w:t xml:space="preserve"> Byla v rámci této zakázky činností BIM koordinátora </w:t>
            </w:r>
            <w:r w:rsidRPr="00984A33">
              <w:t>správa CDE (společné datové prostředí), včetně definice pravidel užití CDE ve smyslu schvalovacích procesů, komunikace, práce s informačním modelem stavby a dalšími dokumenty</w:t>
            </w:r>
            <w:ins w:id="14" w:author="Daniela Hochová" w:date="2024-03-06T17:01:00Z">
              <w:r w:rsidR="00682B89">
                <w:t>?</w:t>
              </w:r>
            </w:ins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F153B2A" w14:textId="77777777" w:rsidR="006F3568" w:rsidRPr="00D1012C" w:rsidRDefault="006F3568" w:rsidP="003954A6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D1012C">
              <w:rPr>
                <w:rFonts w:cs="Times New Roman"/>
                <w:sz w:val="20"/>
                <w:szCs w:val="20"/>
              </w:rPr>
              <w:t xml:space="preserve">ANO </w:t>
            </w:r>
            <w:r>
              <w:rPr>
                <w:rFonts w:cs="Times New Roman"/>
                <w:sz w:val="20"/>
                <w:szCs w:val="20"/>
              </w:rPr>
              <w:t>10</w:t>
            </w:r>
            <w:r w:rsidRPr="006F3568">
              <w:rPr>
                <w:rFonts w:cs="Times New Roman"/>
                <w:sz w:val="20"/>
                <w:szCs w:val="20"/>
              </w:rPr>
              <w:t>b</w:t>
            </w:r>
            <w:r w:rsidRPr="00D1012C">
              <w:rPr>
                <w:rFonts w:cs="Times New Roman"/>
                <w:sz w:val="20"/>
                <w:szCs w:val="20"/>
              </w:rPr>
              <w:t>.//</w:t>
            </w:r>
          </w:p>
          <w:p w14:paraId="4C8BA089" w14:textId="77777777" w:rsidR="006F3568" w:rsidRPr="00D1012C" w:rsidRDefault="006F3568" w:rsidP="003954A6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6F3568">
              <w:rPr>
                <w:rFonts w:cs="Times New Roman"/>
                <w:sz w:val="20"/>
                <w:szCs w:val="20"/>
              </w:rPr>
              <w:t>NE 0b.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39A7F4A" w14:textId="77777777" w:rsidR="006F3568" w:rsidRPr="001027B7" w:rsidRDefault="006F3568" w:rsidP="003954A6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F3568" w:rsidRPr="002210DC" w14:paraId="158B482D" w14:textId="77777777" w:rsidTr="003954A6">
        <w:trPr>
          <w:trHeight w:val="503"/>
        </w:trPr>
        <w:tc>
          <w:tcPr>
            <w:tcW w:w="9918" w:type="dxa"/>
            <w:gridSpan w:val="7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410048D" w14:textId="4B550232" w:rsidR="006F3568" w:rsidRPr="002210DC" w:rsidRDefault="006F3568" w:rsidP="006F3568">
            <w:pPr>
              <w:spacing w:before="12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210DC">
              <w:rPr>
                <w:rFonts w:cs="Times New Roman"/>
                <w:b/>
                <w:sz w:val="24"/>
                <w:szCs w:val="24"/>
              </w:rPr>
              <w:t xml:space="preserve">Zakázka (zkušenost) č. </w:t>
            </w:r>
            <w:r>
              <w:rPr>
                <w:rFonts w:cs="Times New Roman"/>
                <w:b/>
                <w:sz w:val="24"/>
                <w:szCs w:val="24"/>
              </w:rPr>
              <w:t>5</w:t>
            </w:r>
          </w:p>
        </w:tc>
      </w:tr>
      <w:tr w:rsidR="006F3568" w:rsidRPr="00F57EE6" w14:paraId="4B244DAD" w14:textId="77777777" w:rsidTr="003954A6">
        <w:trPr>
          <w:trHeight w:val="503"/>
        </w:trPr>
        <w:tc>
          <w:tcPr>
            <w:tcW w:w="5524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1B5CAD9B" w14:textId="77777777" w:rsidR="006F3568" w:rsidRPr="009E305E" w:rsidRDefault="006F3568" w:rsidP="003954A6">
            <w:pPr>
              <w:spacing w:before="120" w:after="0"/>
              <w:rPr>
                <w:rFonts w:cs="Times New Roman"/>
                <w:sz w:val="20"/>
                <w:szCs w:val="20"/>
              </w:rPr>
            </w:pPr>
            <w:r w:rsidRPr="00A91E6A">
              <w:rPr>
                <w:rFonts w:cs="Times New Roman"/>
                <w:b/>
                <w:sz w:val="20"/>
                <w:szCs w:val="20"/>
              </w:rPr>
              <w:t>Osob</w:t>
            </w:r>
            <w:r>
              <w:rPr>
                <w:rFonts w:cs="Times New Roman"/>
                <w:b/>
                <w:sz w:val="20"/>
                <w:szCs w:val="20"/>
              </w:rPr>
              <w:t>a</w:t>
            </w:r>
            <w:r w:rsidRPr="00A91E6A">
              <w:rPr>
                <w:rFonts w:cs="Times New Roman"/>
                <w:b/>
                <w:sz w:val="20"/>
                <w:szCs w:val="20"/>
              </w:rPr>
              <w:t>, kter</w:t>
            </w:r>
            <w:r>
              <w:rPr>
                <w:rFonts w:cs="Times New Roman"/>
                <w:b/>
                <w:sz w:val="20"/>
                <w:szCs w:val="20"/>
              </w:rPr>
              <w:t>ou</w:t>
            </w:r>
            <w:r w:rsidRPr="00A91E6A">
              <w:rPr>
                <w:rFonts w:cs="Times New Roman"/>
                <w:b/>
                <w:sz w:val="20"/>
                <w:szCs w:val="20"/>
              </w:rPr>
              <w:t xml:space="preserve"> byla plněna</w:t>
            </w:r>
            <w:r>
              <w:rPr>
                <w:rFonts w:cs="Times New Roman"/>
                <w:b/>
                <w:sz w:val="20"/>
                <w:szCs w:val="20"/>
              </w:rPr>
              <w:t xml:space="preserve"> požadovaná zkušenost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D7CE32F" w14:textId="77777777" w:rsidR="006F3568" w:rsidRPr="00F57EE6" w:rsidRDefault="006F3568" w:rsidP="003954A6">
            <w:pPr>
              <w:spacing w:before="120"/>
              <w:jc w:val="center"/>
              <w:rPr>
                <w:rFonts w:cs="Times New Roman"/>
                <w:b/>
                <w:highlight w:val="green"/>
              </w:rPr>
            </w:pPr>
            <w:r>
              <w:rPr>
                <w:rFonts w:cs="Times New Roman"/>
                <w:b/>
                <w:i/>
              </w:rPr>
              <w:t>Jméno a příjmení</w:t>
            </w:r>
          </w:p>
        </w:tc>
      </w:tr>
      <w:tr w:rsidR="006F3568" w:rsidRPr="0034433A" w14:paraId="7CEC50A4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4AC4CA40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lastRenderedPageBreak/>
              <w:t>Název zakázky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7A8FE25F" w14:textId="77777777" w:rsidR="006F3568" w:rsidRPr="0034433A" w:rsidRDefault="006F3568" w:rsidP="003954A6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34433A">
              <w:rPr>
                <w:rFonts w:cs="Times New Roman"/>
                <w:b/>
                <w:sz w:val="24"/>
                <w:szCs w:val="24"/>
              </w:rPr>
              <w:t>……….</w:t>
            </w:r>
          </w:p>
        </w:tc>
      </w:tr>
      <w:tr w:rsidR="006F3568" w:rsidRPr="0005644A" w14:paraId="48C93867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10DEA6C8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Objednatel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48B0FC3B" w14:textId="77777777" w:rsidR="006F3568" w:rsidRPr="0005644A" w:rsidRDefault="006F3568" w:rsidP="003954A6">
            <w:pPr>
              <w:spacing w:before="12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Název, adresa</w:t>
            </w:r>
            <w:r>
              <w:rPr>
                <w:rFonts w:cs="Times New Roman"/>
                <w:b/>
                <w:i/>
                <w:sz w:val="20"/>
                <w:szCs w:val="20"/>
              </w:rPr>
              <w:t>, IČO, pokud je přiděleno</w:t>
            </w:r>
          </w:p>
        </w:tc>
      </w:tr>
      <w:tr w:rsidR="006F3568" w:rsidRPr="0005644A" w14:paraId="12461A0B" w14:textId="77777777" w:rsidTr="003954A6">
        <w:trPr>
          <w:trHeight w:val="408"/>
        </w:trPr>
        <w:tc>
          <w:tcPr>
            <w:tcW w:w="2689" w:type="dxa"/>
            <w:gridSpan w:val="2"/>
            <w:vMerge w:val="restart"/>
            <w:shd w:val="clear" w:color="auto" w:fill="C5E0B3" w:themeFill="accent6" w:themeFillTint="66"/>
          </w:tcPr>
          <w:p w14:paraId="6A85A081" w14:textId="77777777" w:rsidR="006F3568" w:rsidRDefault="006F3568" w:rsidP="003954A6">
            <w:pPr>
              <w:spacing w:before="120" w:after="0"/>
              <w:jc w:val="lef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Kontaktní osoba objednatele</w:t>
            </w:r>
          </w:p>
          <w:p w14:paraId="236B73F2" w14:textId="77777777" w:rsidR="006F3568" w:rsidRPr="007F3DB9" w:rsidRDefault="006F3568" w:rsidP="003954A6">
            <w:pPr>
              <w:jc w:val="left"/>
              <w:rPr>
                <w:rFonts w:cs="Times New Roman"/>
                <w:i/>
                <w:sz w:val="18"/>
                <w:szCs w:val="18"/>
              </w:rPr>
            </w:pPr>
            <w:r w:rsidRPr="007F3DB9">
              <w:rPr>
                <w:rFonts w:cs="Times New Roman"/>
                <w:i/>
                <w:sz w:val="18"/>
                <w:szCs w:val="18"/>
              </w:rPr>
              <w:t>(pro možnost ověření v dotazníku uvedených informací)</w:t>
            </w: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C4BC0C9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Jméno a příjmení</w:t>
            </w:r>
          </w:p>
        </w:tc>
        <w:tc>
          <w:tcPr>
            <w:tcW w:w="375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12FCFDD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E-mail</w:t>
            </w:r>
          </w:p>
        </w:tc>
      </w:tr>
      <w:tr w:rsidR="006F3568" w:rsidRPr="0005644A" w14:paraId="53B793B1" w14:textId="77777777" w:rsidTr="003954A6">
        <w:trPr>
          <w:trHeight w:val="407"/>
        </w:trPr>
        <w:tc>
          <w:tcPr>
            <w:tcW w:w="2689" w:type="dxa"/>
            <w:gridSpan w:val="2"/>
            <w:vMerge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2661D9C9" w14:textId="77777777" w:rsidR="006F3568" w:rsidRDefault="006F3568" w:rsidP="003954A6">
            <w:pPr>
              <w:spacing w:before="12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2ECB9EE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Funkce</w:t>
            </w:r>
          </w:p>
        </w:tc>
        <w:tc>
          <w:tcPr>
            <w:tcW w:w="375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EA5A4FF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Mobil</w:t>
            </w:r>
          </w:p>
        </w:tc>
      </w:tr>
      <w:tr w:rsidR="006F3568" w:rsidRPr="0005644A" w14:paraId="570A9490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44A9CAF6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Místo stavby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0DC1B28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 xml:space="preserve">Poštovní adresa, </w:t>
            </w:r>
            <w:r>
              <w:rPr>
                <w:rFonts w:cs="Times New Roman"/>
                <w:b/>
                <w:i/>
                <w:sz w:val="20"/>
                <w:szCs w:val="20"/>
              </w:rPr>
              <w:t>katastrální území, parcelní číslo</w:t>
            </w:r>
          </w:p>
        </w:tc>
      </w:tr>
      <w:tr w:rsidR="006F3568" w:rsidRPr="00B10CB9" w14:paraId="079F1591" w14:textId="77777777" w:rsidTr="003954A6">
        <w:trPr>
          <w:trHeight w:val="1011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4BF239A5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Popis předmětu plnění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69A46E9" w14:textId="77777777" w:rsidR="006F3568" w:rsidRPr="00B10CB9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B10CB9">
              <w:rPr>
                <w:rFonts w:cs="Times New Roman"/>
                <w:b/>
                <w:i/>
                <w:sz w:val="20"/>
                <w:szCs w:val="20"/>
              </w:rPr>
              <w:t xml:space="preserve">Stručně popsat rozsah </w:t>
            </w:r>
          </w:p>
        </w:tc>
      </w:tr>
      <w:tr w:rsidR="006F3568" w:rsidRPr="00236187" w14:paraId="4EDD29D4" w14:textId="77777777" w:rsidTr="003954A6">
        <w:trPr>
          <w:trHeight w:val="503"/>
        </w:trPr>
        <w:tc>
          <w:tcPr>
            <w:tcW w:w="5524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7D0B02A3" w14:textId="77777777" w:rsidR="006F3568" w:rsidRPr="00236187" w:rsidRDefault="006F3568" w:rsidP="003954A6">
            <w:pPr>
              <w:spacing w:before="120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sz w:val="20"/>
                <w:szCs w:val="20"/>
              </w:rPr>
              <w:t>Projektová dokumentace byla řádně dokončena a předána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A711270" w14:textId="77777777" w:rsidR="006F3568" w:rsidRPr="00236187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i/>
                <w:sz w:val="20"/>
                <w:szCs w:val="20"/>
              </w:rPr>
              <w:t>Den, měsíc, rok</w:t>
            </w:r>
          </w:p>
        </w:tc>
      </w:tr>
      <w:tr w:rsidR="006F3568" w:rsidRPr="009D597A" w14:paraId="7AD20BDE" w14:textId="77777777" w:rsidTr="003954A6">
        <w:trPr>
          <w:trHeight w:val="503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59A8D60" w14:textId="77777777" w:rsidR="006F3568" w:rsidRPr="001027B7" w:rsidRDefault="006F3568" w:rsidP="003954A6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1027B7">
              <w:rPr>
                <w:rFonts w:cs="Times New Roman"/>
                <w:sz w:val="16"/>
                <w:szCs w:val="16"/>
              </w:rPr>
              <w:t>Číslo otázky</w:t>
            </w:r>
          </w:p>
        </w:tc>
        <w:tc>
          <w:tcPr>
            <w:tcW w:w="708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52E49CE" w14:textId="77777777" w:rsidR="006F3568" w:rsidRPr="001027B7" w:rsidRDefault="006F3568" w:rsidP="003954A6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Otázka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BD24AF0" w14:textId="77777777" w:rsidR="006F3568" w:rsidRPr="001027B7" w:rsidRDefault="006F3568" w:rsidP="003954A6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1027B7">
              <w:rPr>
                <w:rFonts w:cs="Times New Roman"/>
                <w:sz w:val="16"/>
                <w:szCs w:val="16"/>
              </w:rPr>
              <w:t>Body za kladnou odpověď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D91B0A2" w14:textId="77777777" w:rsidR="006F3568" w:rsidRPr="009D597A" w:rsidRDefault="006F3568" w:rsidP="003954A6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D597A">
              <w:rPr>
                <w:rFonts w:cs="Times New Roman"/>
                <w:sz w:val="18"/>
                <w:szCs w:val="18"/>
              </w:rPr>
              <w:t>Odpověď</w:t>
            </w:r>
          </w:p>
          <w:p w14:paraId="2931E95B" w14:textId="77777777" w:rsidR="006F3568" w:rsidRPr="009D597A" w:rsidRDefault="006F3568" w:rsidP="003954A6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D597A">
              <w:rPr>
                <w:rFonts w:cs="Times New Roman"/>
                <w:b/>
                <w:sz w:val="20"/>
                <w:szCs w:val="20"/>
              </w:rPr>
              <w:t>ANO/NE</w:t>
            </w:r>
          </w:p>
        </w:tc>
      </w:tr>
      <w:tr w:rsidR="006F3568" w:rsidRPr="001027B7" w14:paraId="708C8A4B" w14:textId="77777777" w:rsidTr="003954A6">
        <w:trPr>
          <w:trHeight w:val="503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71E2C3F" w14:textId="77777777" w:rsidR="006F3568" w:rsidRPr="001027B7" w:rsidRDefault="006F3568" w:rsidP="003954A6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</w:t>
            </w:r>
            <w:r w:rsidRPr="001027B7"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8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B945C9C" w14:textId="496C93CB" w:rsidR="006F3568" w:rsidRPr="006F3568" w:rsidRDefault="006F3568" w:rsidP="003954A6">
            <w:pPr>
              <w:spacing w:before="120"/>
              <w:jc w:val="left"/>
            </w:pPr>
            <w:r>
              <w:t xml:space="preserve"> Byla v rámci této zakázky činností BIM koordinátora </w:t>
            </w:r>
            <w:r w:rsidRPr="00984A33">
              <w:t>správa CDE (společné datové prostředí), včetně definice pravidel užití CDE ve smyslu schvalovacích procesů, komunikace, práce s informačním modelem stavby a dalšími dokumenty</w:t>
            </w:r>
            <w:ins w:id="15" w:author="Daniela Hochová" w:date="2024-03-06T17:03:00Z">
              <w:r w:rsidR="00682B89">
                <w:t>?</w:t>
              </w:r>
            </w:ins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5B1797A" w14:textId="77777777" w:rsidR="006F3568" w:rsidRPr="00D1012C" w:rsidRDefault="006F3568" w:rsidP="003954A6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D1012C">
              <w:rPr>
                <w:rFonts w:cs="Times New Roman"/>
                <w:sz w:val="20"/>
                <w:szCs w:val="20"/>
              </w:rPr>
              <w:t xml:space="preserve">ANO </w:t>
            </w:r>
            <w:r>
              <w:rPr>
                <w:rFonts w:cs="Times New Roman"/>
                <w:sz w:val="20"/>
                <w:szCs w:val="20"/>
              </w:rPr>
              <w:t>10</w:t>
            </w:r>
            <w:r w:rsidRPr="006F3568">
              <w:rPr>
                <w:rFonts w:cs="Times New Roman"/>
                <w:sz w:val="20"/>
                <w:szCs w:val="20"/>
              </w:rPr>
              <w:t>b</w:t>
            </w:r>
            <w:r w:rsidRPr="00D1012C">
              <w:rPr>
                <w:rFonts w:cs="Times New Roman"/>
                <w:sz w:val="20"/>
                <w:szCs w:val="20"/>
              </w:rPr>
              <w:t>.//</w:t>
            </w:r>
          </w:p>
          <w:p w14:paraId="148E2EFD" w14:textId="77777777" w:rsidR="006F3568" w:rsidRPr="00D1012C" w:rsidRDefault="006F3568" w:rsidP="003954A6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6F3568">
              <w:rPr>
                <w:rFonts w:cs="Times New Roman"/>
                <w:sz w:val="20"/>
                <w:szCs w:val="20"/>
              </w:rPr>
              <w:t>NE 0b.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DAD6871" w14:textId="77777777" w:rsidR="006F3568" w:rsidRPr="001027B7" w:rsidRDefault="006F3568" w:rsidP="003954A6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F3568" w:rsidRPr="002210DC" w14:paraId="21123DAA" w14:textId="77777777" w:rsidTr="003954A6">
        <w:trPr>
          <w:trHeight w:val="503"/>
        </w:trPr>
        <w:tc>
          <w:tcPr>
            <w:tcW w:w="9918" w:type="dxa"/>
            <w:gridSpan w:val="7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AA257E1" w14:textId="5AC55889" w:rsidR="006F3568" w:rsidRPr="002210DC" w:rsidRDefault="006F3568" w:rsidP="006F3568">
            <w:pPr>
              <w:spacing w:before="12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210DC">
              <w:rPr>
                <w:rFonts w:cs="Times New Roman"/>
                <w:b/>
                <w:sz w:val="24"/>
                <w:szCs w:val="24"/>
              </w:rPr>
              <w:t xml:space="preserve">Zakázka (zkušenost) č. </w:t>
            </w:r>
            <w:r>
              <w:rPr>
                <w:rFonts w:cs="Times New Roman"/>
                <w:b/>
                <w:sz w:val="24"/>
                <w:szCs w:val="24"/>
              </w:rPr>
              <w:t>5</w:t>
            </w:r>
          </w:p>
        </w:tc>
      </w:tr>
      <w:tr w:rsidR="006F3568" w:rsidRPr="00F57EE6" w14:paraId="4C4F28B9" w14:textId="77777777" w:rsidTr="003954A6">
        <w:trPr>
          <w:trHeight w:val="503"/>
        </w:trPr>
        <w:tc>
          <w:tcPr>
            <w:tcW w:w="5524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3D45DF3" w14:textId="77777777" w:rsidR="006F3568" w:rsidRPr="009E305E" w:rsidRDefault="006F3568" w:rsidP="003954A6">
            <w:pPr>
              <w:spacing w:before="120" w:after="0"/>
              <w:rPr>
                <w:rFonts w:cs="Times New Roman"/>
                <w:sz w:val="20"/>
                <w:szCs w:val="20"/>
              </w:rPr>
            </w:pPr>
            <w:r w:rsidRPr="00A91E6A">
              <w:rPr>
                <w:rFonts w:cs="Times New Roman"/>
                <w:b/>
                <w:sz w:val="20"/>
                <w:szCs w:val="20"/>
              </w:rPr>
              <w:t>Osob</w:t>
            </w:r>
            <w:r>
              <w:rPr>
                <w:rFonts w:cs="Times New Roman"/>
                <w:b/>
                <w:sz w:val="20"/>
                <w:szCs w:val="20"/>
              </w:rPr>
              <w:t>a</w:t>
            </w:r>
            <w:r w:rsidRPr="00A91E6A">
              <w:rPr>
                <w:rFonts w:cs="Times New Roman"/>
                <w:b/>
                <w:sz w:val="20"/>
                <w:szCs w:val="20"/>
              </w:rPr>
              <w:t>, kter</w:t>
            </w:r>
            <w:r>
              <w:rPr>
                <w:rFonts w:cs="Times New Roman"/>
                <w:b/>
                <w:sz w:val="20"/>
                <w:szCs w:val="20"/>
              </w:rPr>
              <w:t>ou</w:t>
            </w:r>
            <w:r w:rsidRPr="00A91E6A">
              <w:rPr>
                <w:rFonts w:cs="Times New Roman"/>
                <w:b/>
                <w:sz w:val="20"/>
                <w:szCs w:val="20"/>
              </w:rPr>
              <w:t xml:space="preserve"> byla plněna</w:t>
            </w:r>
            <w:r>
              <w:rPr>
                <w:rFonts w:cs="Times New Roman"/>
                <w:b/>
                <w:sz w:val="20"/>
                <w:szCs w:val="20"/>
              </w:rPr>
              <w:t xml:space="preserve"> požadovaná zkušenost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5252027" w14:textId="77777777" w:rsidR="006F3568" w:rsidRPr="00F57EE6" w:rsidRDefault="006F3568" w:rsidP="003954A6">
            <w:pPr>
              <w:spacing w:before="120"/>
              <w:jc w:val="center"/>
              <w:rPr>
                <w:rFonts w:cs="Times New Roman"/>
                <w:b/>
                <w:highlight w:val="green"/>
              </w:rPr>
            </w:pPr>
            <w:r>
              <w:rPr>
                <w:rFonts w:cs="Times New Roman"/>
                <w:b/>
                <w:i/>
              </w:rPr>
              <w:t>Jméno a příjmení</w:t>
            </w:r>
          </w:p>
        </w:tc>
      </w:tr>
      <w:tr w:rsidR="006F3568" w:rsidRPr="0034433A" w14:paraId="6230C5EA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13DA0FA9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Název zakázky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2F9780B1" w14:textId="77777777" w:rsidR="006F3568" w:rsidRPr="0034433A" w:rsidRDefault="006F3568" w:rsidP="003954A6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34433A">
              <w:rPr>
                <w:rFonts w:cs="Times New Roman"/>
                <w:b/>
                <w:sz w:val="24"/>
                <w:szCs w:val="24"/>
              </w:rPr>
              <w:t>……….</w:t>
            </w:r>
          </w:p>
        </w:tc>
      </w:tr>
      <w:tr w:rsidR="006F3568" w:rsidRPr="0005644A" w14:paraId="5B941555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04258405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Objednatel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2E465769" w14:textId="77777777" w:rsidR="006F3568" w:rsidRPr="0005644A" w:rsidRDefault="006F3568" w:rsidP="003954A6">
            <w:pPr>
              <w:spacing w:before="12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Název, adresa</w:t>
            </w:r>
            <w:r>
              <w:rPr>
                <w:rFonts w:cs="Times New Roman"/>
                <w:b/>
                <w:i/>
                <w:sz w:val="20"/>
                <w:szCs w:val="20"/>
              </w:rPr>
              <w:t>, IČO, pokud je přiděleno</w:t>
            </w:r>
          </w:p>
        </w:tc>
      </w:tr>
      <w:tr w:rsidR="006F3568" w:rsidRPr="0005644A" w14:paraId="6567EDD3" w14:textId="77777777" w:rsidTr="003954A6">
        <w:trPr>
          <w:trHeight w:val="408"/>
        </w:trPr>
        <w:tc>
          <w:tcPr>
            <w:tcW w:w="2689" w:type="dxa"/>
            <w:gridSpan w:val="2"/>
            <w:vMerge w:val="restart"/>
            <w:shd w:val="clear" w:color="auto" w:fill="C5E0B3" w:themeFill="accent6" w:themeFillTint="66"/>
          </w:tcPr>
          <w:p w14:paraId="5B0354F0" w14:textId="77777777" w:rsidR="006F3568" w:rsidRDefault="006F3568" w:rsidP="003954A6">
            <w:pPr>
              <w:spacing w:before="120" w:after="0"/>
              <w:jc w:val="lef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Kontaktní osoba objednatele</w:t>
            </w:r>
          </w:p>
          <w:p w14:paraId="29DE6D15" w14:textId="77777777" w:rsidR="006F3568" w:rsidRPr="007F3DB9" w:rsidRDefault="006F3568" w:rsidP="003954A6">
            <w:pPr>
              <w:jc w:val="left"/>
              <w:rPr>
                <w:rFonts w:cs="Times New Roman"/>
                <w:i/>
                <w:sz w:val="18"/>
                <w:szCs w:val="18"/>
              </w:rPr>
            </w:pPr>
            <w:r w:rsidRPr="007F3DB9">
              <w:rPr>
                <w:rFonts w:cs="Times New Roman"/>
                <w:i/>
                <w:sz w:val="18"/>
                <w:szCs w:val="18"/>
              </w:rPr>
              <w:t>(pro možnost ověření v dotazníku uvedených informací)</w:t>
            </w: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50B75B3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Jméno a příjmení</w:t>
            </w:r>
          </w:p>
        </w:tc>
        <w:tc>
          <w:tcPr>
            <w:tcW w:w="375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3AF4146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E-mail</w:t>
            </w:r>
          </w:p>
        </w:tc>
      </w:tr>
      <w:tr w:rsidR="006F3568" w:rsidRPr="0005644A" w14:paraId="2692244C" w14:textId="77777777" w:rsidTr="003954A6">
        <w:trPr>
          <w:trHeight w:val="407"/>
        </w:trPr>
        <w:tc>
          <w:tcPr>
            <w:tcW w:w="2689" w:type="dxa"/>
            <w:gridSpan w:val="2"/>
            <w:vMerge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F1B97DC" w14:textId="77777777" w:rsidR="006F3568" w:rsidRDefault="006F3568" w:rsidP="003954A6">
            <w:pPr>
              <w:spacing w:before="12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09DB574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Funkce</w:t>
            </w:r>
          </w:p>
        </w:tc>
        <w:tc>
          <w:tcPr>
            <w:tcW w:w="375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D46F782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Mobil</w:t>
            </w:r>
          </w:p>
        </w:tc>
      </w:tr>
      <w:tr w:rsidR="006F3568" w:rsidRPr="0005644A" w14:paraId="265AD492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4F874B01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Místo stavby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4554593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 xml:space="preserve">Poštovní adresa, </w:t>
            </w:r>
            <w:r>
              <w:rPr>
                <w:rFonts w:cs="Times New Roman"/>
                <w:b/>
                <w:i/>
                <w:sz w:val="20"/>
                <w:szCs w:val="20"/>
              </w:rPr>
              <w:t>katastrální území, parcelní číslo</w:t>
            </w:r>
          </w:p>
        </w:tc>
      </w:tr>
      <w:tr w:rsidR="006F3568" w:rsidRPr="00B10CB9" w14:paraId="1A425685" w14:textId="77777777" w:rsidTr="003954A6">
        <w:trPr>
          <w:trHeight w:val="1011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0599B96A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Popis předmětu plnění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56AB8D9" w14:textId="77777777" w:rsidR="006F3568" w:rsidRPr="00B10CB9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B10CB9">
              <w:rPr>
                <w:rFonts w:cs="Times New Roman"/>
                <w:b/>
                <w:i/>
                <w:sz w:val="20"/>
                <w:szCs w:val="20"/>
              </w:rPr>
              <w:t xml:space="preserve">Stručně popsat rozsah </w:t>
            </w:r>
          </w:p>
        </w:tc>
      </w:tr>
      <w:tr w:rsidR="006F3568" w:rsidRPr="00236187" w14:paraId="2DA3D349" w14:textId="77777777" w:rsidTr="003954A6">
        <w:trPr>
          <w:trHeight w:val="503"/>
        </w:trPr>
        <w:tc>
          <w:tcPr>
            <w:tcW w:w="5524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7DFDDF30" w14:textId="77777777" w:rsidR="006F3568" w:rsidRPr="00236187" w:rsidRDefault="006F3568" w:rsidP="003954A6">
            <w:pPr>
              <w:spacing w:before="120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sz w:val="20"/>
                <w:szCs w:val="20"/>
              </w:rPr>
              <w:t>Projektová dokumentace byla řádně dokončena a předána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F684175" w14:textId="77777777" w:rsidR="006F3568" w:rsidRPr="00236187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i/>
                <w:sz w:val="20"/>
                <w:szCs w:val="20"/>
              </w:rPr>
              <w:t>Den, měsíc, rok</w:t>
            </w:r>
          </w:p>
        </w:tc>
      </w:tr>
      <w:tr w:rsidR="006F3568" w:rsidRPr="009D597A" w14:paraId="14970B53" w14:textId="77777777" w:rsidTr="003954A6">
        <w:trPr>
          <w:trHeight w:val="503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0ED70B0" w14:textId="77777777" w:rsidR="006F3568" w:rsidRPr="001027B7" w:rsidRDefault="006F3568" w:rsidP="003954A6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1027B7">
              <w:rPr>
                <w:rFonts w:cs="Times New Roman"/>
                <w:sz w:val="16"/>
                <w:szCs w:val="16"/>
              </w:rPr>
              <w:t>Číslo otázky</w:t>
            </w:r>
          </w:p>
        </w:tc>
        <w:tc>
          <w:tcPr>
            <w:tcW w:w="708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008C942" w14:textId="77777777" w:rsidR="006F3568" w:rsidRPr="001027B7" w:rsidRDefault="006F3568" w:rsidP="003954A6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Otázka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C1DC118" w14:textId="77777777" w:rsidR="006F3568" w:rsidRPr="001027B7" w:rsidRDefault="006F3568" w:rsidP="003954A6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1027B7">
              <w:rPr>
                <w:rFonts w:cs="Times New Roman"/>
                <w:sz w:val="16"/>
                <w:szCs w:val="16"/>
              </w:rPr>
              <w:t>Body za kladnou odpověď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C858C12" w14:textId="77777777" w:rsidR="006F3568" w:rsidRPr="009D597A" w:rsidRDefault="006F3568" w:rsidP="003954A6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D597A">
              <w:rPr>
                <w:rFonts w:cs="Times New Roman"/>
                <w:sz w:val="18"/>
                <w:szCs w:val="18"/>
              </w:rPr>
              <w:t>Odpověď</w:t>
            </w:r>
          </w:p>
          <w:p w14:paraId="2A5B88AD" w14:textId="77777777" w:rsidR="006F3568" w:rsidRPr="009D597A" w:rsidRDefault="006F3568" w:rsidP="003954A6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D597A">
              <w:rPr>
                <w:rFonts w:cs="Times New Roman"/>
                <w:b/>
                <w:sz w:val="20"/>
                <w:szCs w:val="20"/>
              </w:rPr>
              <w:t>ANO/NE</w:t>
            </w:r>
          </w:p>
        </w:tc>
      </w:tr>
      <w:tr w:rsidR="006F3568" w:rsidRPr="001027B7" w14:paraId="36F01C8E" w14:textId="77777777" w:rsidTr="003954A6">
        <w:trPr>
          <w:trHeight w:val="503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19A24A8" w14:textId="77777777" w:rsidR="006F3568" w:rsidRPr="001027B7" w:rsidRDefault="006F3568" w:rsidP="003954A6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</w:t>
            </w:r>
            <w:r w:rsidRPr="001027B7"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8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17CE8AC" w14:textId="433C15A0" w:rsidR="006F3568" w:rsidRPr="006F3568" w:rsidRDefault="006F3568" w:rsidP="003954A6">
            <w:pPr>
              <w:spacing w:before="120"/>
              <w:jc w:val="left"/>
            </w:pPr>
            <w:r>
              <w:t xml:space="preserve"> Byla v rámci této zakázky činností BIM koordinátora </w:t>
            </w:r>
            <w:r w:rsidRPr="00984A33">
              <w:t>správa CDE (společné datové prostředí), včetně definice pravidel užití CDE ve smyslu schvalovacích procesů, komunikace, práce s informačním modelem stavby a dalšími dokumenty</w:t>
            </w:r>
            <w:ins w:id="16" w:author="Daniela Hochová" w:date="2024-03-06T17:03:00Z">
              <w:r w:rsidR="00682B89">
                <w:t>?</w:t>
              </w:r>
            </w:ins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FF6C554" w14:textId="77777777" w:rsidR="006F3568" w:rsidRPr="00D1012C" w:rsidRDefault="006F3568" w:rsidP="003954A6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D1012C">
              <w:rPr>
                <w:rFonts w:cs="Times New Roman"/>
                <w:sz w:val="20"/>
                <w:szCs w:val="20"/>
              </w:rPr>
              <w:t xml:space="preserve">ANO </w:t>
            </w:r>
            <w:r>
              <w:rPr>
                <w:rFonts w:cs="Times New Roman"/>
                <w:sz w:val="20"/>
                <w:szCs w:val="20"/>
              </w:rPr>
              <w:t>10</w:t>
            </w:r>
            <w:r w:rsidRPr="006F3568">
              <w:rPr>
                <w:rFonts w:cs="Times New Roman"/>
                <w:sz w:val="20"/>
                <w:szCs w:val="20"/>
              </w:rPr>
              <w:t>b</w:t>
            </w:r>
            <w:r w:rsidRPr="00D1012C">
              <w:rPr>
                <w:rFonts w:cs="Times New Roman"/>
                <w:sz w:val="20"/>
                <w:szCs w:val="20"/>
              </w:rPr>
              <w:t>.//</w:t>
            </w:r>
          </w:p>
          <w:p w14:paraId="38FD31B9" w14:textId="77777777" w:rsidR="006F3568" w:rsidRPr="00D1012C" w:rsidRDefault="006F3568" w:rsidP="003954A6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6F3568">
              <w:rPr>
                <w:rFonts w:cs="Times New Roman"/>
                <w:sz w:val="20"/>
                <w:szCs w:val="20"/>
              </w:rPr>
              <w:t>NE 0b.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4694E5C" w14:textId="77777777" w:rsidR="006F3568" w:rsidRPr="001027B7" w:rsidRDefault="006F3568" w:rsidP="003954A6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F3568" w:rsidRPr="002210DC" w14:paraId="4AC26DDE" w14:textId="77777777" w:rsidTr="003954A6">
        <w:trPr>
          <w:trHeight w:val="503"/>
        </w:trPr>
        <w:tc>
          <w:tcPr>
            <w:tcW w:w="9918" w:type="dxa"/>
            <w:gridSpan w:val="7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1E51FF78" w14:textId="303BB637" w:rsidR="006F3568" w:rsidRPr="002210DC" w:rsidRDefault="006F3568" w:rsidP="006F3568">
            <w:pPr>
              <w:spacing w:before="12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210DC">
              <w:rPr>
                <w:rFonts w:cs="Times New Roman"/>
                <w:b/>
                <w:sz w:val="24"/>
                <w:szCs w:val="24"/>
              </w:rPr>
              <w:t xml:space="preserve">Zakázka (zkušenost) č. </w:t>
            </w:r>
            <w:r>
              <w:rPr>
                <w:rFonts w:cs="Times New Roman"/>
                <w:b/>
                <w:sz w:val="24"/>
                <w:szCs w:val="24"/>
              </w:rPr>
              <w:t>7</w:t>
            </w:r>
          </w:p>
        </w:tc>
      </w:tr>
      <w:tr w:rsidR="006F3568" w:rsidRPr="00F57EE6" w14:paraId="6085212D" w14:textId="77777777" w:rsidTr="003954A6">
        <w:trPr>
          <w:trHeight w:val="503"/>
        </w:trPr>
        <w:tc>
          <w:tcPr>
            <w:tcW w:w="5524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1FFDBE3C" w14:textId="77777777" w:rsidR="006F3568" w:rsidRPr="009E305E" w:rsidRDefault="006F3568" w:rsidP="003954A6">
            <w:pPr>
              <w:spacing w:before="120" w:after="0"/>
              <w:rPr>
                <w:rFonts w:cs="Times New Roman"/>
                <w:sz w:val="20"/>
                <w:szCs w:val="20"/>
              </w:rPr>
            </w:pPr>
            <w:r w:rsidRPr="00A91E6A">
              <w:rPr>
                <w:rFonts w:cs="Times New Roman"/>
                <w:b/>
                <w:sz w:val="20"/>
                <w:szCs w:val="20"/>
              </w:rPr>
              <w:lastRenderedPageBreak/>
              <w:t>Osob</w:t>
            </w:r>
            <w:r>
              <w:rPr>
                <w:rFonts w:cs="Times New Roman"/>
                <w:b/>
                <w:sz w:val="20"/>
                <w:szCs w:val="20"/>
              </w:rPr>
              <w:t>a</w:t>
            </w:r>
            <w:r w:rsidRPr="00A91E6A">
              <w:rPr>
                <w:rFonts w:cs="Times New Roman"/>
                <w:b/>
                <w:sz w:val="20"/>
                <w:szCs w:val="20"/>
              </w:rPr>
              <w:t>, kter</w:t>
            </w:r>
            <w:r>
              <w:rPr>
                <w:rFonts w:cs="Times New Roman"/>
                <w:b/>
                <w:sz w:val="20"/>
                <w:szCs w:val="20"/>
              </w:rPr>
              <w:t>ou</w:t>
            </w:r>
            <w:r w:rsidRPr="00A91E6A">
              <w:rPr>
                <w:rFonts w:cs="Times New Roman"/>
                <w:b/>
                <w:sz w:val="20"/>
                <w:szCs w:val="20"/>
              </w:rPr>
              <w:t xml:space="preserve"> byla plněna</w:t>
            </w:r>
            <w:r>
              <w:rPr>
                <w:rFonts w:cs="Times New Roman"/>
                <w:b/>
                <w:sz w:val="20"/>
                <w:szCs w:val="20"/>
              </w:rPr>
              <w:t xml:space="preserve"> požadovaná zkušenost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477BC71" w14:textId="77777777" w:rsidR="006F3568" w:rsidRPr="00F57EE6" w:rsidRDefault="006F3568" w:rsidP="003954A6">
            <w:pPr>
              <w:spacing w:before="120"/>
              <w:jc w:val="center"/>
              <w:rPr>
                <w:rFonts w:cs="Times New Roman"/>
                <w:b/>
                <w:highlight w:val="green"/>
              </w:rPr>
            </w:pPr>
            <w:r>
              <w:rPr>
                <w:rFonts w:cs="Times New Roman"/>
                <w:b/>
                <w:i/>
              </w:rPr>
              <w:t>Jméno a příjmení</w:t>
            </w:r>
          </w:p>
        </w:tc>
      </w:tr>
      <w:tr w:rsidR="006F3568" w:rsidRPr="0034433A" w14:paraId="35E82562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E56AB4A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Název zakázky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0DF61DF6" w14:textId="77777777" w:rsidR="006F3568" w:rsidRPr="0034433A" w:rsidRDefault="006F3568" w:rsidP="003954A6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34433A">
              <w:rPr>
                <w:rFonts w:cs="Times New Roman"/>
                <w:b/>
                <w:sz w:val="24"/>
                <w:szCs w:val="24"/>
              </w:rPr>
              <w:t>……….</w:t>
            </w:r>
          </w:p>
        </w:tc>
      </w:tr>
      <w:tr w:rsidR="006F3568" w:rsidRPr="0005644A" w14:paraId="20D6BC0C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25EEF13A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Objednatel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5AA902A1" w14:textId="77777777" w:rsidR="006F3568" w:rsidRPr="0005644A" w:rsidRDefault="006F3568" w:rsidP="003954A6">
            <w:pPr>
              <w:spacing w:before="12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Název, adresa</w:t>
            </w:r>
            <w:r>
              <w:rPr>
                <w:rFonts w:cs="Times New Roman"/>
                <w:b/>
                <w:i/>
                <w:sz w:val="20"/>
                <w:szCs w:val="20"/>
              </w:rPr>
              <w:t>, IČO, pokud je přiděleno</w:t>
            </w:r>
          </w:p>
        </w:tc>
      </w:tr>
      <w:tr w:rsidR="006F3568" w:rsidRPr="0005644A" w14:paraId="76CB8221" w14:textId="77777777" w:rsidTr="003954A6">
        <w:trPr>
          <w:trHeight w:val="408"/>
        </w:trPr>
        <w:tc>
          <w:tcPr>
            <w:tcW w:w="2689" w:type="dxa"/>
            <w:gridSpan w:val="2"/>
            <w:vMerge w:val="restart"/>
            <w:shd w:val="clear" w:color="auto" w:fill="C5E0B3" w:themeFill="accent6" w:themeFillTint="66"/>
          </w:tcPr>
          <w:p w14:paraId="68F8DEDD" w14:textId="77777777" w:rsidR="006F3568" w:rsidRDefault="006F3568" w:rsidP="003954A6">
            <w:pPr>
              <w:spacing w:before="120" w:after="0"/>
              <w:jc w:val="lef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Kontaktní osoba objednatele</w:t>
            </w:r>
          </w:p>
          <w:p w14:paraId="2E8AC191" w14:textId="77777777" w:rsidR="006F3568" w:rsidRPr="007F3DB9" w:rsidRDefault="006F3568" w:rsidP="003954A6">
            <w:pPr>
              <w:jc w:val="left"/>
              <w:rPr>
                <w:rFonts w:cs="Times New Roman"/>
                <w:i/>
                <w:sz w:val="18"/>
                <w:szCs w:val="18"/>
              </w:rPr>
            </w:pPr>
            <w:r w:rsidRPr="007F3DB9">
              <w:rPr>
                <w:rFonts w:cs="Times New Roman"/>
                <w:i/>
                <w:sz w:val="18"/>
                <w:szCs w:val="18"/>
              </w:rPr>
              <w:t>(pro možnost ověření v dotazníku uvedených informací)</w:t>
            </w: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C30A621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Jméno a příjmení</w:t>
            </w:r>
          </w:p>
        </w:tc>
        <w:tc>
          <w:tcPr>
            <w:tcW w:w="375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161FA49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E-mail</w:t>
            </w:r>
          </w:p>
        </w:tc>
      </w:tr>
      <w:tr w:rsidR="006F3568" w:rsidRPr="0005644A" w14:paraId="52146687" w14:textId="77777777" w:rsidTr="003954A6">
        <w:trPr>
          <w:trHeight w:val="407"/>
        </w:trPr>
        <w:tc>
          <w:tcPr>
            <w:tcW w:w="2689" w:type="dxa"/>
            <w:gridSpan w:val="2"/>
            <w:vMerge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784C345B" w14:textId="77777777" w:rsidR="006F3568" w:rsidRDefault="006F3568" w:rsidP="003954A6">
            <w:pPr>
              <w:spacing w:before="12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E817761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Funkce</w:t>
            </w:r>
          </w:p>
        </w:tc>
        <w:tc>
          <w:tcPr>
            <w:tcW w:w="375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7CD8280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Mobil</w:t>
            </w:r>
          </w:p>
        </w:tc>
      </w:tr>
      <w:tr w:rsidR="006F3568" w:rsidRPr="0005644A" w14:paraId="3F16D13C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73AE36CF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Místo stavby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D79A75F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 xml:space="preserve">Poštovní adresa, </w:t>
            </w:r>
            <w:r>
              <w:rPr>
                <w:rFonts w:cs="Times New Roman"/>
                <w:b/>
                <w:i/>
                <w:sz w:val="20"/>
                <w:szCs w:val="20"/>
              </w:rPr>
              <w:t>katastrální území, parcelní číslo</w:t>
            </w:r>
          </w:p>
        </w:tc>
      </w:tr>
      <w:tr w:rsidR="006F3568" w:rsidRPr="00B10CB9" w14:paraId="1754273D" w14:textId="77777777" w:rsidTr="003954A6">
        <w:trPr>
          <w:trHeight w:val="1011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965D006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Popis předmětu plnění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1EA5F3C" w14:textId="77777777" w:rsidR="006F3568" w:rsidRPr="00B10CB9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B10CB9">
              <w:rPr>
                <w:rFonts w:cs="Times New Roman"/>
                <w:b/>
                <w:i/>
                <w:sz w:val="20"/>
                <w:szCs w:val="20"/>
              </w:rPr>
              <w:t xml:space="preserve">Stručně popsat rozsah </w:t>
            </w:r>
          </w:p>
        </w:tc>
      </w:tr>
      <w:tr w:rsidR="006F3568" w:rsidRPr="00236187" w14:paraId="36EEE5FC" w14:textId="77777777" w:rsidTr="003954A6">
        <w:trPr>
          <w:trHeight w:val="503"/>
        </w:trPr>
        <w:tc>
          <w:tcPr>
            <w:tcW w:w="5524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1272099C" w14:textId="77777777" w:rsidR="006F3568" w:rsidRPr="00236187" w:rsidRDefault="006F3568" w:rsidP="003954A6">
            <w:pPr>
              <w:spacing w:before="120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sz w:val="20"/>
                <w:szCs w:val="20"/>
              </w:rPr>
              <w:t>Projektová dokumentace byla řádně dokončena a předána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BE763DD" w14:textId="77777777" w:rsidR="006F3568" w:rsidRPr="00236187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i/>
                <w:sz w:val="20"/>
                <w:szCs w:val="20"/>
              </w:rPr>
              <w:t>Den, měsíc, rok</w:t>
            </w:r>
          </w:p>
        </w:tc>
      </w:tr>
      <w:tr w:rsidR="006F3568" w:rsidRPr="009D597A" w14:paraId="3F2ECF87" w14:textId="77777777" w:rsidTr="003954A6">
        <w:trPr>
          <w:trHeight w:val="503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5F9C014" w14:textId="77777777" w:rsidR="006F3568" w:rsidRPr="001027B7" w:rsidRDefault="006F3568" w:rsidP="003954A6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1027B7">
              <w:rPr>
                <w:rFonts w:cs="Times New Roman"/>
                <w:sz w:val="16"/>
                <w:szCs w:val="16"/>
              </w:rPr>
              <w:t>Číslo otázky</w:t>
            </w:r>
          </w:p>
        </w:tc>
        <w:tc>
          <w:tcPr>
            <w:tcW w:w="708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94A7656" w14:textId="77777777" w:rsidR="006F3568" w:rsidRPr="001027B7" w:rsidRDefault="006F3568" w:rsidP="003954A6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Otázka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8AAAE7E" w14:textId="77777777" w:rsidR="006F3568" w:rsidRPr="001027B7" w:rsidRDefault="006F3568" w:rsidP="003954A6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1027B7">
              <w:rPr>
                <w:rFonts w:cs="Times New Roman"/>
                <w:sz w:val="16"/>
                <w:szCs w:val="16"/>
              </w:rPr>
              <w:t>Body za kladnou odpověď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6F4C4CE" w14:textId="77777777" w:rsidR="006F3568" w:rsidRPr="009D597A" w:rsidRDefault="006F3568" w:rsidP="003954A6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D597A">
              <w:rPr>
                <w:rFonts w:cs="Times New Roman"/>
                <w:sz w:val="18"/>
                <w:szCs w:val="18"/>
              </w:rPr>
              <w:t>Odpověď</w:t>
            </w:r>
          </w:p>
          <w:p w14:paraId="572EF30B" w14:textId="77777777" w:rsidR="006F3568" w:rsidRPr="009D597A" w:rsidRDefault="006F3568" w:rsidP="003954A6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D597A">
              <w:rPr>
                <w:rFonts w:cs="Times New Roman"/>
                <w:b/>
                <w:sz w:val="20"/>
                <w:szCs w:val="20"/>
              </w:rPr>
              <w:t>ANO/NE</w:t>
            </w:r>
          </w:p>
        </w:tc>
      </w:tr>
      <w:tr w:rsidR="006F3568" w:rsidRPr="001027B7" w14:paraId="203ECB63" w14:textId="77777777" w:rsidTr="003954A6">
        <w:trPr>
          <w:trHeight w:val="503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1DC426B" w14:textId="129D4488" w:rsidR="006F3568" w:rsidRPr="001027B7" w:rsidRDefault="000A500D" w:rsidP="003954A6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3</w:t>
            </w:r>
            <w:r w:rsidR="006F3568" w:rsidRPr="001027B7"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8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9ECA436" w14:textId="54DE7318" w:rsidR="006F3568" w:rsidRPr="006F3568" w:rsidRDefault="006F3568" w:rsidP="003954A6">
            <w:pPr>
              <w:spacing w:before="120"/>
              <w:jc w:val="left"/>
            </w:pPr>
            <w:r>
              <w:t xml:space="preserve"> Byla v rámci této zakázky činností BIM koordinátora </w:t>
            </w:r>
            <w:r w:rsidRPr="00EE6C21">
              <w:t>kontrola informačního modelu stavby, včetně třídění a managementu koliz</w:t>
            </w:r>
            <w:ins w:id="17" w:author="Daniela Hochová" w:date="2024-03-06T17:04:00Z">
              <w:r w:rsidR="00682B89">
                <w:t xml:space="preserve">í, </w:t>
              </w:r>
              <w:r w:rsidR="00682B89" w:rsidRPr="00682B89">
                <w:rPr>
                  <w:b/>
                  <w:bCs/>
                  <w:rPrChange w:id="18" w:author="Daniela Hochová" w:date="2024-03-06T17:04:00Z">
                    <w:rPr/>
                  </w:rPrChange>
                </w:rPr>
                <w:t>nebo</w:t>
              </w:r>
              <w:r w:rsidR="00682B89" w:rsidRPr="00682B89">
                <w:t xml:space="preserve"> kontrola informačního modelu stavby, včetně zpracování reportu naplnění požadavků na BIM a reportu kolizí</w:t>
              </w:r>
              <w:r w:rsidR="00682B89">
                <w:t>?</w:t>
              </w:r>
            </w:ins>
            <w:del w:id="19" w:author="Daniela Hochová" w:date="2024-03-06T17:04:00Z">
              <w:r w:rsidRPr="00EE6C21" w:rsidDel="00682B89">
                <w:delText>í</w:delText>
              </w:r>
            </w:del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664A54F" w14:textId="77777777" w:rsidR="006F3568" w:rsidRPr="00D1012C" w:rsidRDefault="006F3568" w:rsidP="003954A6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D1012C">
              <w:rPr>
                <w:rFonts w:cs="Times New Roman"/>
                <w:sz w:val="20"/>
                <w:szCs w:val="20"/>
              </w:rPr>
              <w:t xml:space="preserve">ANO </w:t>
            </w:r>
            <w:r>
              <w:rPr>
                <w:rFonts w:cs="Times New Roman"/>
                <w:sz w:val="20"/>
                <w:szCs w:val="20"/>
              </w:rPr>
              <w:t>10</w:t>
            </w:r>
            <w:r w:rsidRPr="006F3568">
              <w:rPr>
                <w:rFonts w:cs="Times New Roman"/>
                <w:sz w:val="20"/>
                <w:szCs w:val="20"/>
              </w:rPr>
              <w:t>b</w:t>
            </w:r>
            <w:r w:rsidRPr="00D1012C">
              <w:rPr>
                <w:rFonts w:cs="Times New Roman"/>
                <w:sz w:val="20"/>
                <w:szCs w:val="20"/>
              </w:rPr>
              <w:t>.//</w:t>
            </w:r>
          </w:p>
          <w:p w14:paraId="5E266B4A" w14:textId="77777777" w:rsidR="006F3568" w:rsidRPr="00D1012C" w:rsidRDefault="006F3568" w:rsidP="003954A6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6F3568">
              <w:rPr>
                <w:rFonts w:cs="Times New Roman"/>
                <w:sz w:val="20"/>
                <w:szCs w:val="20"/>
              </w:rPr>
              <w:t>NE 0b.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2EEDA71" w14:textId="77777777" w:rsidR="006F3568" w:rsidRPr="001027B7" w:rsidRDefault="006F3568" w:rsidP="003954A6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F3568" w:rsidRPr="002210DC" w14:paraId="0C5CE552" w14:textId="77777777" w:rsidTr="003954A6">
        <w:trPr>
          <w:trHeight w:val="503"/>
        </w:trPr>
        <w:tc>
          <w:tcPr>
            <w:tcW w:w="9918" w:type="dxa"/>
            <w:gridSpan w:val="7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1D637A70" w14:textId="644C1427" w:rsidR="006F3568" w:rsidRPr="002210DC" w:rsidRDefault="006F3568" w:rsidP="000A500D">
            <w:pPr>
              <w:spacing w:before="12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210DC">
              <w:rPr>
                <w:rFonts w:cs="Times New Roman"/>
                <w:b/>
                <w:sz w:val="24"/>
                <w:szCs w:val="24"/>
              </w:rPr>
              <w:t xml:space="preserve">Zakázka (zkušenost) č. </w:t>
            </w:r>
            <w:r w:rsidR="000A500D">
              <w:rPr>
                <w:rFonts w:cs="Times New Roman"/>
                <w:b/>
                <w:sz w:val="24"/>
                <w:szCs w:val="24"/>
              </w:rPr>
              <w:t>8</w:t>
            </w:r>
          </w:p>
        </w:tc>
      </w:tr>
      <w:tr w:rsidR="006F3568" w:rsidRPr="00F57EE6" w14:paraId="74C8E113" w14:textId="77777777" w:rsidTr="003954A6">
        <w:trPr>
          <w:trHeight w:val="503"/>
        </w:trPr>
        <w:tc>
          <w:tcPr>
            <w:tcW w:w="5524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2D62AF7" w14:textId="77777777" w:rsidR="006F3568" w:rsidRPr="009E305E" w:rsidRDefault="006F3568" w:rsidP="003954A6">
            <w:pPr>
              <w:spacing w:before="120" w:after="0"/>
              <w:rPr>
                <w:rFonts w:cs="Times New Roman"/>
                <w:sz w:val="20"/>
                <w:szCs w:val="20"/>
              </w:rPr>
            </w:pPr>
            <w:r w:rsidRPr="00A91E6A">
              <w:rPr>
                <w:rFonts w:cs="Times New Roman"/>
                <w:b/>
                <w:sz w:val="20"/>
                <w:szCs w:val="20"/>
              </w:rPr>
              <w:t>Osob</w:t>
            </w:r>
            <w:r>
              <w:rPr>
                <w:rFonts w:cs="Times New Roman"/>
                <w:b/>
                <w:sz w:val="20"/>
                <w:szCs w:val="20"/>
              </w:rPr>
              <w:t>a</w:t>
            </w:r>
            <w:r w:rsidRPr="00A91E6A">
              <w:rPr>
                <w:rFonts w:cs="Times New Roman"/>
                <w:b/>
                <w:sz w:val="20"/>
                <w:szCs w:val="20"/>
              </w:rPr>
              <w:t>, kter</w:t>
            </w:r>
            <w:r>
              <w:rPr>
                <w:rFonts w:cs="Times New Roman"/>
                <w:b/>
                <w:sz w:val="20"/>
                <w:szCs w:val="20"/>
              </w:rPr>
              <w:t>ou</w:t>
            </w:r>
            <w:r w:rsidRPr="00A91E6A">
              <w:rPr>
                <w:rFonts w:cs="Times New Roman"/>
                <w:b/>
                <w:sz w:val="20"/>
                <w:szCs w:val="20"/>
              </w:rPr>
              <w:t xml:space="preserve"> byla plněna</w:t>
            </w:r>
            <w:r>
              <w:rPr>
                <w:rFonts w:cs="Times New Roman"/>
                <w:b/>
                <w:sz w:val="20"/>
                <w:szCs w:val="20"/>
              </w:rPr>
              <w:t xml:space="preserve"> požadovaná zkušenost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D3B3E11" w14:textId="77777777" w:rsidR="006F3568" w:rsidRPr="00F57EE6" w:rsidRDefault="006F3568" w:rsidP="003954A6">
            <w:pPr>
              <w:spacing w:before="120"/>
              <w:jc w:val="center"/>
              <w:rPr>
                <w:rFonts w:cs="Times New Roman"/>
                <w:b/>
                <w:highlight w:val="green"/>
              </w:rPr>
            </w:pPr>
            <w:r>
              <w:rPr>
                <w:rFonts w:cs="Times New Roman"/>
                <w:b/>
                <w:i/>
              </w:rPr>
              <w:t>Jméno a příjmení</w:t>
            </w:r>
          </w:p>
        </w:tc>
      </w:tr>
      <w:tr w:rsidR="006F3568" w:rsidRPr="0034433A" w14:paraId="6C433A12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96F7A01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Název zakázky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24A86BFB" w14:textId="77777777" w:rsidR="006F3568" w:rsidRPr="0034433A" w:rsidRDefault="006F3568" w:rsidP="003954A6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34433A">
              <w:rPr>
                <w:rFonts w:cs="Times New Roman"/>
                <w:b/>
                <w:sz w:val="24"/>
                <w:szCs w:val="24"/>
              </w:rPr>
              <w:t>……….</w:t>
            </w:r>
          </w:p>
        </w:tc>
      </w:tr>
      <w:tr w:rsidR="006F3568" w:rsidRPr="0005644A" w14:paraId="6F769DF4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A17C616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Objednatel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2D173C72" w14:textId="77777777" w:rsidR="006F3568" w:rsidRPr="0005644A" w:rsidRDefault="006F3568" w:rsidP="003954A6">
            <w:pPr>
              <w:spacing w:before="12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Název, adresa</w:t>
            </w:r>
            <w:r>
              <w:rPr>
                <w:rFonts w:cs="Times New Roman"/>
                <w:b/>
                <w:i/>
                <w:sz w:val="20"/>
                <w:szCs w:val="20"/>
              </w:rPr>
              <w:t>, IČO, pokud je přiděleno</w:t>
            </w:r>
          </w:p>
        </w:tc>
      </w:tr>
      <w:tr w:rsidR="006F3568" w:rsidRPr="0005644A" w14:paraId="76152BF6" w14:textId="77777777" w:rsidTr="003954A6">
        <w:trPr>
          <w:trHeight w:val="408"/>
        </w:trPr>
        <w:tc>
          <w:tcPr>
            <w:tcW w:w="2689" w:type="dxa"/>
            <w:gridSpan w:val="2"/>
            <w:vMerge w:val="restart"/>
            <w:shd w:val="clear" w:color="auto" w:fill="C5E0B3" w:themeFill="accent6" w:themeFillTint="66"/>
          </w:tcPr>
          <w:p w14:paraId="349690DA" w14:textId="77777777" w:rsidR="006F3568" w:rsidRDefault="006F3568" w:rsidP="003954A6">
            <w:pPr>
              <w:spacing w:before="120" w:after="0"/>
              <w:jc w:val="lef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Kontaktní osoba objednatele</w:t>
            </w:r>
          </w:p>
          <w:p w14:paraId="0F3FD4BD" w14:textId="77777777" w:rsidR="006F3568" w:rsidRPr="007F3DB9" w:rsidRDefault="006F3568" w:rsidP="003954A6">
            <w:pPr>
              <w:jc w:val="left"/>
              <w:rPr>
                <w:rFonts w:cs="Times New Roman"/>
                <w:i/>
                <w:sz w:val="18"/>
                <w:szCs w:val="18"/>
              </w:rPr>
            </w:pPr>
            <w:r w:rsidRPr="007F3DB9">
              <w:rPr>
                <w:rFonts w:cs="Times New Roman"/>
                <w:i/>
                <w:sz w:val="18"/>
                <w:szCs w:val="18"/>
              </w:rPr>
              <w:t>(pro možnost ověření v dotazníku uvedených informací)</w:t>
            </w: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ED10C76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Jméno a příjmení</w:t>
            </w:r>
          </w:p>
        </w:tc>
        <w:tc>
          <w:tcPr>
            <w:tcW w:w="375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4D7CE60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E-mail</w:t>
            </w:r>
          </w:p>
        </w:tc>
      </w:tr>
      <w:tr w:rsidR="006F3568" w:rsidRPr="0005644A" w14:paraId="04722459" w14:textId="77777777" w:rsidTr="003954A6">
        <w:trPr>
          <w:trHeight w:val="407"/>
        </w:trPr>
        <w:tc>
          <w:tcPr>
            <w:tcW w:w="2689" w:type="dxa"/>
            <w:gridSpan w:val="2"/>
            <w:vMerge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25447C92" w14:textId="77777777" w:rsidR="006F3568" w:rsidRDefault="006F3568" w:rsidP="003954A6">
            <w:pPr>
              <w:spacing w:before="12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F6BBEC9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Funkce</w:t>
            </w:r>
          </w:p>
        </w:tc>
        <w:tc>
          <w:tcPr>
            <w:tcW w:w="375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3830560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Mobil</w:t>
            </w:r>
          </w:p>
        </w:tc>
      </w:tr>
      <w:tr w:rsidR="006F3568" w:rsidRPr="0005644A" w14:paraId="3B407F4D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29E9102C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Místo stavby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D1E3768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 xml:space="preserve">Poštovní adresa, </w:t>
            </w:r>
            <w:r>
              <w:rPr>
                <w:rFonts w:cs="Times New Roman"/>
                <w:b/>
                <w:i/>
                <w:sz w:val="20"/>
                <w:szCs w:val="20"/>
              </w:rPr>
              <w:t>katastrální území, parcelní číslo</w:t>
            </w:r>
          </w:p>
        </w:tc>
      </w:tr>
      <w:tr w:rsidR="006F3568" w:rsidRPr="00B10CB9" w14:paraId="23556A90" w14:textId="77777777" w:rsidTr="003954A6">
        <w:trPr>
          <w:trHeight w:val="1011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346083D1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Popis předmětu plnění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5ADB068" w14:textId="77777777" w:rsidR="006F3568" w:rsidRPr="00B10CB9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B10CB9">
              <w:rPr>
                <w:rFonts w:cs="Times New Roman"/>
                <w:b/>
                <w:i/>
                <w:sz w:val="20"/>
                <w:szCs w:val="20"/>
              </w:rPr>
              <w:t xml:space="preserve">Stručně popsat rozsah </w:t>
            </w:r>
          </w:p>
        </w:tc>
      </w:tr>
      <w:tr w:rsidR="006F3568" w:rsidRPr="00236187" w14:paraId="4D657933" w14:textId="77777777" w:rsidTr="003954A6">
        <w:trPr>
          <w:trHeight w:val="503"/>
        </w:trPr>
        <w:tc>
          <w:tcPr>
            <w:tcW w:w="5524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1EE5D5A1" w14:textId="77777777" w:rsidR="006F3568" w:rsidRPr="00236187" w:rsidRDefault="006F3568" w:rsidP="003954A6">
            <w:pPr>
              <w:spacing w:before="120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sz w:val="20"/>
                <w:szCs w:val="20"/>
              </w:rPr>
              <w:t>Projektová dokumentace byla řádně dokončena a předána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241479E" w14:textId="77777777" w:rsidR="006F3568" w:rsidRPr="00236187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i/>
                <w:sz w:val="20"/>
                <w:szCs w:val="20"/>
              </w:rPr>
              <w:t>Den, měsíc, rok</w:t>
            </w:r>
          </w:p>
        </w:tc>
      </w:tr>
      <w:tr w:rsidR="006F3568" w:rsidRPr="009D597A" w14:paraId="1C0D9D52" w14:textId="77777777" w:rsidTr="003954A6">
        <w:trPr>
          <w:trHeight w:val="503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8E77CA8" w14:textId="77777777" w:rsidR="006F3568" w:rsidRPr="001027B7" w:rsidRDefault="006F3568" w:rsidP="003954A6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1027B7">
              <w:rPr>
                <w:rFonts w:cs="Times New Roman"/>
                <w:sz w:val="16"/>
                <w:szCs w:val="16"/>
              </w:rPr>
              <w:t>Číslo otázky</w:t>
            </w:r>
          </w:p>
        </w:tc>
        <w:tc>
          <w:tcPr>
            <w:tcW w:w="708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3A61EC8" w14:textId="77777777" w:rsidR="006F3568" w:rsidRPr="001027B7" w:rsidRDefault="006F3568" w:rsidP="003954A6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Otázka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6F7D21F" w14:textId="77777777" w:rsidR="006F3568" w:rsidRPr="001027B7" w:rsidRDefault="006F3568" w:rsidP="003954A6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1027B7">
              <w:rPr>
                <w:rFonts w:cs="Times New Roman"/>
                <w:sz w:val="16"/>
                <w:szCs w:val="16"/>
              </w:rPr>
              <w:t>Body za kladnou odpověď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C44C5A8" w14:textId="77777777" w:rsidR="006F3568" w:rsidRPr="009D597A" w:rsidRDefault="006F3568" w:rsidP="003954A6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D597A">
              <w:rPr>
                <w:rFonts w:cs="Times New Roman"/>
                <w:sz w:val="18"/>
                <w:szCs w:val="18"/>
              </w:rPr>
              <w:t>Odpověď</w:t>
            </w:r>
          </w:p>
          <w:p w14:paraId="655F8210" w14:textId="77777777" w:rsidR="006F3568" w:rsidRPr="009D597A" w:rsidRDefault="006F3568" w:rsidP="003954A6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D597A">
              <w:rPr>
                <w:rFonts w:cs="Times New Roman"/>
                <w:b/>
                <w:sz w:val="20"/>
                <w:szCs w:val="20"/>
              </w:rPr>
              <w:t>ANO/NE</w:t>
            </w:r>
          </w:p>
        </w:tc>
      </w:tr>
      <w:tr w:rsidR="006F3568" w:rsidRPr="001027B7" w14:paraId="7E53E339" w14:textId="77777777" w:rsidTr="003954A6">
        <w:trPr>
          <w:trHeight w:val="503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1590FC8" w14:textId="61AFC2AB" w:rsidR="006F3568" w:rsidRPr="001027B7" w:rsidRDefault="000A500D" w:rsidP="003954A6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3</w:t>
            </w:r>
            <w:r w:rsidR="006F3568" w:rsidRPr="001027B7"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8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0BF3FF3" w14:textId="6BADD333" w:rsidR="006F3568" w:rsidRPr="006F3568" w:rsidRDefault="006F3568" w:rsidP="003954A6">
            <w:pPr>
              <w:spacing w:before="120"/>
              <w:jc w:val="left"/>
            </w:pPr>
            <w:r>
              <w:t xml:space="preserve"> Byla v rámci této zakázky činností BIM koordinátora </w:t>
            </w:r>
            <w:r w:rsidRPr="00EE6C21">
              <w:t>kontrola informačního modelu stavby, včetně třídění a managementu kolizí</w:t>
            </w:r>
            <w:ins w:id="20" w:author="Daniela Hochová" w:date="2024-03-06T17:04:00Z">
              <w:r w:rsidR="00682B89">
                <w:t xml:space="preserve">, </w:t>
              </w:r>
              <w:r w:rsidR="00682B89" w:rsidRPr="00BB5CED">
                <w:rPr>
                  <w:b/>
                  <w:bCs/>
                </w:rPr>
                <w:t>nebo</w:t>
              </w:r>
              <w:r w:rsidR="00682B89" w:rsidRPr="00682B89">
                <w:t xml:space="preserve"> kontrola informačního modelu stavby, včetně zpracování reportu naplnění požadavků na BIM a reportu kolizí</w:t>
              </w:r>
              <w:r w:rsidR="00682B89">
                <w:t>?</w:t>
              </w:r>
            </w:ins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4053461" w14:textId="77777777" w:rsidR="006F3568" w:rsidRPr="00D1012C" w:rsidRDefault="006F3568" w:rsidP="003954A6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D1012C">
              <w:rPr>
                <w:rFonts w:cs="Times New Roman"/>
                <w:sz w:val="20"/>
                <w:szCs w:val="20"/>
              </w:rPr>
              <w:t xml:space="preserve">ANO </w:t>
            </w:r>
            <w:r>
              <w:rPr>
                <w:rFonts w:cs="Times New Roman"/>
                <w:sz w:val="20"/>
                <w:szCs w:val="20"/>
              </w:rPr>
              <w:t>10</w:t>
            </w:r>
            <w:r w:rsidRPr="006F3568">
              <w:rPr>
                <w:rFonts w:cs="Times New Roman"/>
                <w:sz w:val="20"/>
                <w:szCs w:val="20"/>
              </w:rPr>
              <w:t>b</w:t>
            </w:r>
            <w:r w:rsidRPr="00D1012C">
              <w:rPr>
                <w:rFonts w:cs="Times New Roman"/>
                <w:sz w:val="20"/>
                <w:szCs w:val="20"/>
              </w:rPr>
              <w:t>.//</w:t>
            </w:r>
          </w:p>
          <w:p w14:paraId="76B744AD" w14:textId="77777777" w:rsidR="006F3568" w:rsidRPr="00D1012C" w:rsidRDefault="006F3568" w:rsidP="003954A6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6F3568">
              <w:rPr>
                <w:rFonts w:cs="Times New Roman"/>
                <w:sz w:val="20"/>
                <w:szCs w:val="20"/>
              </w:rPr>
              <w:t>NE 0b.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FD2A013" w14:textId="77777777" w:rsidR="006F3568" w:rsidRPr="001027B7" w:rsidRDefault="006F3568" w:rsidP="003954A6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F3568" w:rsidRPr="002210DC" w14:paraId="271C7CF6" w14:textId="77777777" w:rsidTr="003954A6">
        <w:trPr>
          <w:trHeight w:val="503"/>
        </w:trPr>
        <w:tc>
          <w:tcPr>
            <w:tcW w:w="9918" w:type="dxa"/>
            <w:gridSpan w:val="7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8ECFFC2" w14:textId="726D8025" w:rsidR="006F3568" w:rsidRPr="002210DC" w:rsidRDefault="006F3568" w:rsidP="000A500D">
            <w:pPr>
              <w:spacing w:before="12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210DC">
              <w:rPr>
                <w:rFonts w:cs="Times New Roman"/>
                <w:b/>
                <w:sz w:val="24"/>
                <w:szCs w:val="24"/>
              </w:rPr>
              <w:lastRenderedPageBreak/>
              <w:t xml:space="preserve">Zakázka (zkušenost) č. </w:t>
            </w:r>
            <w:r w:rsidR="000A500D">
              <w:rPr>
                <w:rFonts w:cs="Times New Roman"/>
                <w:b/>
                <w:sz w:val="24"/>
                <w:szCs w:val="24"/>
              </w:rPr>
              <w:t>9</w:t>
            </w:r>
          </w:p>
        </w:tc>
      </w:tr>
      <w:tr w:rsidR="006F3568" w:rsidRPr="00F57EE6" w14:paraId="2D6D8E81" w14:textId="77777777" w:rsidTr="003954A6">
        <w:trPr>
          <w:trHeight w:val="503"/>
        </w:trPr>
        <w:tc>
          <w:tcPr>
            <w:tcW w:w="5524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0AF2A7C9" w14:textId="77777777" w:rsidR="006F3568" w:rsidRPr="009E305E" w:rsidRDefault="006F3568" w:rsidP="003954A6">
            <w:pPr>
              <w:spacing w:before="120" w:after="0"/>
              <w:rPr>
                <w:rFonts w:cs="Times New Roman"/>
                <w:sz w:val="20"/>
                <w:szCs w:val="20"/>
              </w:rPr>
            </w:pPr>
            <w:r w:rsidRPr="00A91E6A">
              <w:rPr>
                <w:rFonts w:cs="Times New Roman"/>
                <w:b/>
                <w:sz w:val="20"/>
                <w:szCs w:val="20"/>
              </w:rPr>
              <w:t>Osob</w:t>
            </w:r>
            <w:r>
              <w:rPr>
                <w:rFonts w:cs="Times New Roman"/>
                <w:b/>
                <w:sz w:val="20"/>
                <w:szCs w:val="20"/>
              </w:rPr>
              <w:t>a</w:t>
            </w:r>
            <w:r w:rsidRPr="00A91E6A">
              <w:rPr>
                <w:rFonts w:cs="Times New Roman"/>
                <w:b/>
                <w:sz w:val="20"/>
                <w:szCs w:val="20"/>
              </w:rPr>
              <w:t>, kter</w:t>
            </w:r>
            <w:r>
              <w:rPr>
                <w:rFonts w:cs="Times New Roman"/>
                <w:b/>
                <w:sz w:val="20"/>
                <w:szCs w:val="20"/>
              </w:rPr>
              <w:t>ou</w:t>
            </w:r>
            <w:r w:rsidRPr="00A91E6A">
              <w:rPr>
                <w:rFonts w:cs="Times New Roman"/>
                <w:b/>
                <w:sz w:val="20"/>
                <w:szCs w:val="20"/>
              </w:rPr>
              <w:t xml:space="preserve"> byla plněna</w:t>
            </w:r>
            <w:r>
              <w:rPr>
                <w:rFonts w:cs="Times New Roman"/>
                <w:b/>
                <w:sz w:val="20"/>
                <w:szCs w:val="20"/>
              </w:rPr>
              <w:t xml:space="preserve"> požadovaná zkušenost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A1B8943" w14:textId="77777777" w:rsidR="006F3568" w:rsidRPr="00F57EE6" w:rsidRDefault="006F3568" w:rsidP="003954A6">
            <w:pPr>
              <w:spacing w:before="120"/>
              <w:jc w:val="center"/>
              <w:rPr>
                <w:rFonts w:cs="Times New Roman"/>
                <w:b/>
                <w:highlight w:val="green"/>
              </w:rPr>
            </w:pPr>
            <w:r>
              <w:rPr>
                <w:rFonts w:cs="Times New Roman"/>
                <w:b/>
                <w:i/>
              </w:rPr>
              <w:t>Jméno a příjmení</w:t>
            </w:r>
          </w:p>
        </w:tc>
      </w:tr>
      <w:tr w:rsidR="006F3568" w:rsidRPr="0034433A" w14:paraId="6847F150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F00C96C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Název zakázky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3C3C16EA" w14:textId="77777777" w:rsidR="006F3568" w:rsidRPr="0034433A" w:rsidRDefault="006F3568" w:rsidP="003954A6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34433A">
              <w:rPr>
                <w:rFonts w:cs="Times New Roman"/>
                <w:b/>
                <w:sz w:val="24"/>
                <w:szCs w:val="24"/>
              </w:rPr>
              <w:t>……….</w:t>
            </w:r>
          </w:p>
        </w:tc>
      </w:tr>
      <w:tr w:rsidR="006F3568" w:rsidRPr="0005644A" w14:paraId="1908B6C1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2B016FE4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Objednatel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712E51E5" w14:textId="77777777" w:rsidR="006F3568" w:rsidRPr="0005644A" w:rsidRDefault="006F3568" w:rsidP="003954A6">
            <w:pPr>
              <w:spacing w:before="12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Název, adresa</w:t>
            </w:r>
            <w:r>
              <w:rPr>
                <w:rFonts w:cs="Times New Roman"/>
                <w:b/>
                <w:i/>
                <w:sz w:val="20"/>
                <w:szCs w:val="20"/>
              </w:rPr>
              <w:t>, IČO, pokud je přiděleno</w:t>
            </w:r>
          </w:p>
        </w:tc>
      </w:tr>
      <w:tr w:rsidR="006F3568" w:rsidRPr="0005644A" w14:paraId="31CE9392" w14:textId="77777777" w:rsidTr="003954A6">
        <w:trPr>
          <w:trHeight w:val="408"/>
        </w:trPr>
        <w:tc>
          <w:tcPr>
            <w:tcW w:w="2689" w:type="dxa"/>
            <w:gridSpan w:val="2"/>
            <w:vMerge w:val="restart"/>
            <w:shd w:val="clear" w:color="auto" w:fill="C5E0B3" w:themeFill="accent6" w:themeFillTint="66"/>
          </w:tcPr>
          <w:p w14:paraId="7E57C7A0" w14:textId="77777777" w:rsidR="006F3568" w:rsidRDefault="006F3568" w:rsidP="003954A6">
            <w:pPr>
              <w:spacing w:before="120" w:after="0"/>
              <w:jc w:val="lef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Kontaktní osoba objednatele</w:t>
            </w:r>
          </w:p>
          <w:p w14:paraId="08924A34" w14:textId="77777777" w:rsidR="006F3568" w:rsidRPr="007F3DB9" w:rsidRDefault="006F3568" w:rsidP="003954A6">
            <w:pPr>
              <w:jc w:val="left"/>
              <w:rPr>
                <w:rFonts w:cs="Times New Roman"/>
                <w:i/>
                <w:sz w:val="18"/>
                <w:szCs w:val="18"/>
              </w:rPr>
            </w:pPr>
            <w:r w:rsidRPr="007F3DB9">
              <w:rPr>
                <w:rFonts w:cs="Times New Roman"/>
                <w:i/>
                <w:sz w:val="18"/>
                <w:szCs w:val="18"/>
              </w:rPr>
              <w:t>(pro možnost ověření v dotazníku uvedených informací)</w:t>
            </w: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F3550C7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Jméno a příjmení</w:t>
            </w:r>
          </w:p>
        </w:tc>
        <w:tc>
          <w:tcPr>
            <w:tcW w:w="375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B68E2B8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E-mail</w:t>
            </w:r>
          </w:p>
        </w:tc>
      </w:tr>
      <w:tr w:rsidR="006F3568" w:rsidRPr="0005644A" w14:paraId="6EDDB03D" w14:textId="77777777" w:rsidTr="003954A6">
        <w:trPr>
          <w:trHeight w:val="407"/>
        </w:trPr>
        <w:tc>
          <w:tcPr>
            <w:tcW w:w="2689" w:type="dxa"/>
            <w:gridSpan w:val="2"/>
            <w:vMerge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D002313" w14:textId="77777777" w:rsidR="006F3568" w:rsidRDefault="006F3568" w:rsidP="003954A6">
            <w:pPr>
              <w:spacing w:before="12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94E8457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Funkce</w:t>
            </w:r>
          </w:p>
        </w:tc>
        <w:tc>
          <w:tcPr>
            <w:tcW w:w="375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437E1CA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Mobil</w:t>
            </w:r>
          </w:p>
        </w:tc>
      </w:tr>
      <w:tr w:rsidR="006F3568" w:rsidRPr="0005644A" w14:paraId="7391098F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49BEF44B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Místo stavby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DAEBCE2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 xml:space="preserve">Poštovní adresa, </w:t>
            </w:r>
            <w:r>
              <w:rPr>
                <w:rFonts w:cs="Times New Roman"/>
                <w:b/>
                <w:i/>
                <w:sz w:val="20"/>
                <w:szCs w:val="20"/>
              </w:rPr>
              <w:t>katastrální území, parcelní číslo</w:t>
            </w:r>
          </w:p>
        </w:tc>
      </w:tr>
      <w:tr w:rsidR="006F3568" w:rsidRPr="00B10CB9" w14:paraId="6617F662" w14:textId="77777777" w:rsidTr="003954A6">
        <w:trPr>
          <w:trHeight w:val="1011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1E289C87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Popis předmětu plnění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70997F9" w14:textId="77777777" w:rsidR="006F3568" w:rsidRPr="00B10CB9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B10CB9">
              <w:rPr>
                <w:rFonts w:cs="Times New Roman"/>
                <w:b/>
                <w:i/>
                <w:sz w:val="20"/>
                <w:szCs w:val="20"/>
              </w:rPr>
              <w:t xml:space="preserve">Stručně popsat rozsah </w:t>
            </w:r>
          </w:p>
        </w:tc>
      </w:tr>
      <w:tr w:rsidR="006F3568" w:rsidRPr="00236187" w14:paraId="761A5DBB" w14:textId="77777777" w:rsidTr="003954A6">
        <w:trPr>
          <w:trHeight w:val="503"/>
        </w:trPr>
        <w:tc>
          <w:tcPr>
            <w:tcW w:w="5524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40540004" w14:textId="77777777" w:rsidR="006F3568" w:rsidRPr="00236187" w:rsidRDefault="006F3568" w:rsidP="003954A6">
            <w:pPr>
              <w:spacing w:before="120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sz w:val="20"/>
                <w:szCs w:val="20"/>
              </w:rPr>
              <w:t>Projektová dokumentace byla řádně dokončena a předána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191814D" w14:textId="77777777" w:rsidR="006F3568" w:rsidRPr="00236187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i/>
                <w:sz w:val="20"/>
                <w:szCs w:val="20"/>
              </w:rPr>
              <w:t>Den, měsíc, rok</w:t>
            </w:r>
          </w:p>
        </w:tc>
      </w:tr>
      <w:tr w:rsidR="006F3568" w:rsidRPr="009D597A" w14:paraId="5CB982A8" w14:textId="77777777" w:rsidTr="003954A6">
        <w:trPr>
          <w:trHeight w:val="503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C8ACB63" w14:textId="77777777" w:rsidR="006F3568" w:rsidRPr="001027B7" w:rsidRDefault="006F3568" w:rsidP="003954A6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1027B7">
              <w:rPr>
                <w:rFonts w:cs="Times New Roman"/>
                <w:sz w:val="16"/>
                <w:szCs w:val="16"/>
              </w:rPr>
              <w:t>Číslo otázky</w:t>
            </w:r>
          </w:p>
        </w:tc>
        <w:tc>
          <w:tcPr>
            <w:tcW w:w="708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3A989EE" w14:textId="77777777" w:rsidR="006F3568" w:rsidRPr="001027B7" w:rsidRDefault="006F3568" w:rsidP="003954A6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Otázka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A1D37C4" w14:textId="77777777" w:rsidR="006F3568" w:rsidRPr="001027B7" w:rsidRDefault="006F3568" w:rsidP="003954A6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1027B7">
              <w:rPr>
                <w:rFonts w:cs="Times New Roman"/>
                <w:sz w:val="16"/>
                <w:szCs w:val="16"/>
              </w:rPr>
              <w:t>Body za kladnou odpověď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DF13EE9" w14:textId="77777777" w:rsidR="006F3568" w:rsidRPr="009D597A" w:rsidRDefault="006F3568" w:rsidP="003954A6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D597A">
              <w:rPr>
                <w:rFonts w:cs="Times New Roman"/>
                <w:sz w:val="18"/>
                <w:szCs w:val="18"/>
              </w:rPr>
              <w:t>Odpověď</w:t>
            </w:r>
          </w:p>
          <w:p w14:paraId="7B0728EA" w14:textId="77777777" w:rsidR="006F3568" w:rsidRPr="009D597A" w:rsidRDefault="006F3568" w:rsidP="003954A6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D597A">
              <w:rPr>
                <w:rFonts w:cs="Times New Roman"/>
                <w:b/>
                <w:sz w:val="20"/>
                <w:szCs w:val="20"/>
              </w:rPr>
              <w:t>ANO/NE</w:t>
            </w:r>
          </w:p>
        </w:tc>
      </w:tr>
      <w:tr w:rsidR="006F3568" w:rsidRPr="001027B7" w14:paraId="00E375D8" w14:textId="77777777" w:rsidTr="003954A6">
        <w:trPr>
          <w:trHeight w:val="503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3D6455D" w14:textId="47545AF0" w:rsidR="006F3568" w:rsidRPr="001027B7" w:rsidRDefault="006F3568" w:rsidP="003954A6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3</w:t>
            </w:r>
            <w:r w:rsidRPr="001027B7"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8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E2FF4EC" w14:textId="3BE007CF" w:rsidR="006F3568" w:rsidRPr="006F3568" w:rsidRDefault="006F3568" w:rsidP="003954A6">
            <w:pPr>
              <w:spacing w:before="120"/>
              <w:jc w:val="left"/>
            </w:pPr>
            <w:r>
              <w:t xml:space="preserve"> Byla v rámci této zakázky činností BIM koordinátora </w:t>
            </w:r>
            <w:r w:rsidRPr="00EE6C21">
              <w:t>kontrola informačního modelu stavby, včetně třídění a managementu kolizí</w:t>
            </w:r>
            <w:ins w:id="21" w:author="Daniela Hochová" w:date="2024-03-06T17:04:00Z">
              <w:r w:rsidR="00682B89">
                <w:t xml:space="preserve">, </w:t>
              </w:r>
              <w:r w:rsidR="00682B89" w:rsidRPr="00BB5CED">
                <w:rPr>
                  <w:b/>
                  <w:bCs/>
                </w:rPr>
                <w:t>nebo</w:t>
              </w:r>
              <w:r w:rsidR="00682B89" w:rsidRPr="00682B89">
                <w:t xml:space="preserve"> kontrola informačního modelu stavby, včetně zpracování reportu naplnění požadavků na BIM a reportu kolizí</w:t>
              </w:r>
              <w:r w:rsidR="00682B89">
                <w:t>?</w:t>
              </w:r>
            </w:ins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0D3F067" w14:textId="77777777" w:rsidR="006F3568" w:rsidRPr="00D1012C" w:rsidRDefault="006F3568" w:rsidP="003954A6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D1012C">
              <w:rPr>
                <w:rFonts w:cs="Times New Roman"/>
                <w:sz w:val="20"/>
                <w:szCs w:val="20"/>
              </w:rPr>
              <w:t xml:space="preserve">ANO </w:t>
            </w:r>
            <w:r>
              <w:rPr>
                <w:rFonts w:cs="Times New Roman"/>
                <w:sz w:val="20"/>
                <w:szCs w:val="20"/>
              </w:rPr>
              <w:t>10</w:t>
            </w:r>
            <w:r w:rsidRPr="006F3568">
              <w:rPr>
                <w:rFonts w:cs="Times New Roman"/>
                <w:sz w:val="20"/>
                <w:szCs w:val="20"/>
              </w:rPr>
              <w:t>b</w:t>
            </w:r>
            <w:r w:rsidRPr="00D1012C">
              <w:rPr>
                <w:rFonts w:cs="Times New Roman"/>
                <w:sz w:val="20"/>
                <w:szCs w:val="20"/>
              </w:rPr>
              <w:t>.//</w:t>
            </w:r>
          </w:p>
          <w:p w14:paraId="0DBA8420" w14:textId="77777777" w:rsidR="006F3568" w:rsidRPr="00D1012C" w:rsidRDefault="006F3568" w:rsidP="003954A6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6F3568">
              <w:rPr>
                <w:rFonts w:cs="Times New Roman"/>
                <w:sz w:val="20"/>
                <w:szCs w:val="20"/>
              </w:rPr>
              <w:t>NE 0b.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76B77E5" w14:textId="77777777" w:rsidR="006F3568" w:rsidRPr="001027B7" w:rsidRDefault="006F3568" w:rsidP="003954A6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F3568" w:rsidRPr="002210DC" w14:paraId="16B4D817" w14:textId="77777777" w:rsidTr="003954A6">
        <w:trPr>
          <w:trHeight w:val="503"/>
        </w:trPr>
        <w:tc>
          <w:tcPr>
            <w:tcW w:w="9918" w:type="dxa"/>
            <w:gridSpan w:val="7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312C974B" w14:textId="13622A29" w:rsidR="006F3568" w:rsidRPr="002210DC" w:rsidRDefault="006F3568" w:rsidP="006F3568">
            <w:pPr>
              <w:spacing w:before="12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2210DC">
              <w:rPr>
                <w:rFonts w:cs="Times New Roman"/>
                <w:b/>
                <w:sz w:val="24"/>
                <w:szCs w:val="24"/>
              </w:rPr>
              <w:t xml:space="preserve">Zakázka (zkušenost) č. </w:t>
            </w:r>
            <w:r>
              <w:rPr>
                <w:rFonts w:cs="Times New Roman"/>
                <w:b/>
                <w:sz w:val="24"/>
                <w:szCs w:val="24"/>
              </w:rPr>
              <w:t>10</w:t>
            </w:r>
          </w:p>
        </w:tc>
      </w:tr>
      <w:tr w:rsidR="006F3568" w:rsidRPr="00F57EE6" w14:paraId="5BC0EDE3" w14:textId="77777777" w:rsidTr="003954A6">
        <w:trPr>
          <w:trHeight w:val="503"/>
        </w:trPr>
        <w:tc>
          <w:tcPr>
            <w:tcW w:w="5524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32D2A00B" w14:textId="77777777" w:rsidR="006F3568" w:rsidRPr="009E305E" w:rsidRDefault="006F3568" w:rsidP="003954A6">
            <w:pPr>
              <w:spacing w:before="120" w:after="0"/>
              <w:rPr>
                <w:rFonts w:cs="Times New Roman"/>
                <w:sz w:val="20"/>
                <w:szCs w:val="20"/>
              </w:rPr>
            </w:pPr>
            <w:r w:rsidRPr="00A91E6A">
              <w:rPr>
                <w:rFonts w:cs="Times New Roman"/>
                <w:b/>
                <w:sz w:val="20"/>
                <w:szCs w:val="20"/>
              </w:rPr>
              <w:t>Osob</w:t>
            </w:r>
            <w:r>
              <w:rPr>
                <w:rFonts w:cs="Times New Roman"/>
                <w:b/>
                <w:sz w:val="20"/>
                <w:szCs w:val="20"/>
              </w:rPr>
              <w:t>a</w:t>
            </w:r>
            <w:r w:rsidRPr="00A91E6A">
              <w:rPr>
                <w:rFonts w:cs="Times New Roman"/>
                <w:b/>
                <w:sz w:val="20"/>
                <w:szCs w:val="20"/>
              </w:rPr>
              <w:t>, kter</w:t>
            </w:r>
            <w:r>
              <w:rPr>
                <w:rFonts w:cs="Times New Roman"/>
                <w:b/>
                <w:sz w:val="20"/>
                <w:szCs w:val="20"/>
              </w:rPr>
              <w:t>ou</w:t>
            </w:r>
            <w:r w:rsidRPr="00A91E6A">
              <w:rPr>
                <w:rFonts w:cs="Times New Roman"/>
                <w:b/>
                <w:sz w:val="20"/>
                <w:szCs w:val="20"/>
              </w:rPr>
              <w:t xml:space="preserve"> byla plněna</w:t>
            </w:r>
            <w:r>
              <w:rPr>
                <w:rFonts w:cs="Times New Roman"/>
                <w:b/>
                <w:sz w:val="20"/>
                <w:szCs w:val="20"/>
              </w:rPr>
              <w:t xml:space="preserve"> požadovaná zkušenost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552923C" w14:textId="77777777" w:rsidR="006F3568" w:rsidRPr="00F57EE6" w:rsidRDefault="006F3568" w:rsidP="003954A6">
            <w:pPr>
              <w:spacing w:before="120"/>
              <w:jc w:val="center"/>
              <w:rPr>
                <w:rFonts w:cs="Times New Roman"/>
                <w:b/>
                <w:highlight w:val="green"/>
              </w:rPr>
            </w:pPr>
            <w:r>
              <w:rPr>
                <w:rFonts w:cs="Times New Roman"/>
                <w:b/>
                <w:i/>
              </w:rPr>
              <w:t>Jméno a příjmení</w:t>
            </w:r>
          </w:p>
        </w:tc>
      </w:tr>
      <w:tr w:rsidR="006F3568" w:rsidRPr="0034433A" w14:paraId="00F269E3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1372F6C8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Název zakázky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3C721DEA" w14:textId="77777777" w:rsidR="006F3568" w:rsidRPr="0034433A" w:rsidRDefault="006F3568" w:rsidP="003954A6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34433A">
              <w:rPr>
                <w:rFonts w:cs="Times New Roman"/>
                <w:b/>
                <w:sz w:val="24"/>
                <w:szCs w:val="24"/>
              </w:rPr>
              <w:t>……….</w:t>
            </w:r>
          </w:p>
        </w:tc>
      </w:tr>
      <w:tr w:rsidR="006F3568" w:rsidRPr="0005644A" w14:paraId="36A06769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ED4CEB4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Objednatel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14:paraId="750AB3CB" w14:textId="77777777" w:rsidR="006F3568" w:rsidRPr="0005644A" w:rsidRDefault="006F3568" w:rsidP="003954A6">
            <w:pPr>
              <w:spacing w:before="12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Název, adresa</w:t>
            </w:r>
            <w:r>
              <w:rPr>
                <w:rFonts w:cs="Times New Roman"/>
                <w:b/>
                <w:i/>
                <w:sz w:val="20"/>
                <w:szCs w:val="20"/>
              </w:rPr>
              <w:t>, IČO, pokud je přiděleno</w:t>
            </w:r>
          </w:p>
        </w:tc>
      </w:tr>
      <w:tr w:rsidR="006F3568" w:rsidRPr="0005644A" w14:paraId="11976BC0" w14:textId="77777777" w:rsidTr="003954A6">
        <w:trPr>
          <w:trHeight w:val="408"/>
        </w:trPr>
        <w:tc>
          <w:tcPr>
            <w:tcW w:w="2689" w:type="dxa"/>
            <w:gridSpan w:val="2"/>
            <w:vMerge w:val="restart"/>
            <w:shd w:val="clear" w:color="auto" w:fill="C5E0B3" w:themeFill="accent6" w:themeFillTint="66"/>
          </w:tcPr>
          <w:p w14:paraId="42ABF9F1" w14:textId="77777777" w:rsidR="006F3568" w:rsidRDefault="006F3568" w:rsidP="003954A6">
            <w:pPr>
              <w:spacing w:before="120" w:after="0"/>
              <w:jc w:val="lef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Kontaktní osoba objednatele</w:t>
            </w:r>
          </w:p>
          <w:p w14:paraId="5AA06160" w14:textId="77777777" w:rsidR="006F3568" w:rsidRPr="007F3DB9" w:rsidRDefault="006F3568" w:rsidP="003954A6">
            <w:pPr>
              <w:jc w:val="left"/>
              <w:rPr>
                <w:rFonts w:cs="Times New Roman"/>
                <w:i/>
                <w:sz w:val="18"/>
                <w:szCs w:val="18"/>
              </w:rPr>
            </w:pPr>
            <w:r w:rsidRPr="007F3DB9">
              <w:rPr>
                <w:rFonts w:cs="Times New Roman"/>
                <w:i/>
                <w:sz w:val="18"/>
                <w:szCs w:val="18"/>
              </w:rPr>
              <w:t>(pro možnost ověření v dotazníku uvedených informací)</w:t>
            </w: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5C47D03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Jméno a příjmení</w:t>
            </w:r>
          </w:p>
        </w:tc>
        <w:tc>
          <w:tcPr>
            <w:tcW w:w="375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DFCAD76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E-mail</w:t>
            </w:r>
          </w:p>
        </w:tc>
      </w:tr>
      <w:tr w:rsidR="006F3568" w:rsidRPr="0005644A" w14:paraId="69D7F21D" w14:textId="77777777" w:rsidTr="003954A6">
        <w:trPr>
          <w:trHeight w:val="407"/>
        </w:trPr>
        <w:tc>
          <w:tcPr>
            <w:tcW w:w="2689" w:type="dxa"/>
            <w:gridSpan w:val="2"/>
            <w:vMerge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790D5D2B" w14:textId="77777777" w:rsidR="006F3568" w:rsidRDefault="006F3568" w:rsidP="003954A6">
            <w:pPr>
              <w:spacing w:before="120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475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0BC3236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Funkce</w:t>
            </w:r>
          </w:p>
        </w:tc>
        <w:tc>
          <w:tcPr>
            <w:tcW w:w="3754" w:type="dxa"/>
            <w:gridSpan w:val="3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EDEF133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>Mobil</w:t>
            </w:r>
          </w:p>
        </w:tc>
      </w:tr>
      <w:tr w:rsidR="006F3568" w:rsidRPr="0005644A" w14:paraId="1F4B501B" w14:textId="77777777" w:rsidTr="003954A6">
        <w:trPr>
          <w:trHeight w:val="503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1C703268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 w:rsidRPr="009E305E">
              <w:rPr>
                <w:rFonts w:cs="Times New Roman"/>
                <w:b/>
                <w:sz w:val="20"/>
                <w:szCs w:val="20"/>
              </w:rPr>
              <w:t>Místo stavby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74A7A87" w14:textId="77777777" w:rsidR="006F3568" w:rsidRPr="0005644A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05644A">
              <w:rPr>
                <w:rFonts w:cs="Times New Roman"/>
                <w:b/>
                <w:i/>
                <w:sz w:val="20"/>
                <w:szCs w:val="20"/>
              </w:rPr>
              <w:t xml:space="preserve">Poštovní adresa, </w:t>
            </w:r>
            <w:r>
              <w:rPr>
                <w:rFonts w:cs="Times New Roman"/>
                <w:b/>
                <w:i/>
                <w:sz w:val="20"/>
                <w:szCs w:val="20"/>
              </w:rPr>
              <w:t>katastrální území, parcelní číslo</w:t>
            </w:r>
          </w:p>
        </w:tc>
      </w:tr>
      <w:tr w:rsidR="006F3568" w:rsidRPr="00B10CB9" w14:paraId="54AD905F" w14:textId="77777777" w:rsidTr="003954A6">
        <w:trPr>
          <w:trHeight w:val="1011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274CE517" w14:textId="77777777" w:rsidR="006F3568" w:rsidRPr="009E305E" w:rsidRDefault="006F3568" w:rsidP="003954A6">
            <w:pPr>
              <w:spacing w:before="12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Popis předmětu plnění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BFD6F8F" w14:textId="77777777" w:rsidR="006F3568" w:rsidRPr="00B10CB9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B10CB9">
              <w:rPr>
                <w:rFonts w:cs="Times New Roman"/>
                <w:b/>
                <w:i/>
                <w:sz w:val="20"/>
                <w:szCs w:val="20"/>
              </w:rPr>
              <w:t xml:space="preserve">Stručně popsat rozsah </w:t>
            </w:r>
          </w:p>
        </w:tc>
      </w:tr>
      <w:tr w:rsidR="006F3568" w:rsidRPr="00236187" w14:paraId="608D855C" w14:textId="77777777" w:rsidTr="003954A6">
        <w:trPr>
          <w:trHeight w:val="503"/>
        </w:trPr>
        <w:tc>
          <w:tcPr>
            <w:tcW w:w="5524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21887B08" w14:textId="77777777" w:rsidR="006F3568" w:rsidRPr="00236187" w:rsidRDefault="006F3568" w:rsidP="003954A6">
            <w:pPr>
              <w:spacing w:before="120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sz w:val="20"/>
                <w:szCs w:val="20"/>
              </w:rPr>
              <w:t>Projektová dokumentace byla řádně dokončena a předána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BE4B8AD" w14:textId="77777777" w:rsidR="006F3568" w:rsidRPr="00236187" w:rsidRDefault="006F3568" w:rsidP="003954A6">
            <w:pPr>
              <w:spacing w:after="0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236187">
              <w:rPr>
                <w:rFonts w:cs="Times New Roman"/>
                <w:b/>
                <w:i/>
                <w:sz w:val="20"/>
                <w:szCs w:val="20"/>
              </w:rPr>
              <w:t>Den, měsíc, rok</w:t>
            </w:r>
          </w:p>
        </w:tc>
      </w:tr>
      <w:tr w:rsidR="006F3568" w:rsidRPr="009D597A" w14:paraId="372DA702" w14:textId="77777777" w:rsidTr="003954A6">
        <w:trPr>
          <w:trHeight w:val="503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0420353" w14:textId="77777777" w:rsidR="006F3568" w:rsidRPr="001027B7" w:rsidRDefault="006F3568" w:rsidP="003954A6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1027B7">
              <w:rPr>
                <w:rFonts w:cs="Times New Roman"/>
                <w:sz w:val="16"/>
                <w:szCs w:val="16"/>
              </w:rPr>
              <w:t>Číslo otázky</w:t>
            </w:r>
          </w:p>
        </w:tc>
        <w:tc>
          <w:tcPr>
            <w:tcW w:w="708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F864604" w14:textId="77777777" w:rsidR="006F3568" w:rsidRPr="001027B7" w:rsidRDefault="006F3568" w:rsidP="003954A6">
            <w:pPr>
              <w:spacing w:after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Otázka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D38F082" w14:textId="77777777" w:rsidR="006F3568" w:rsidRPr="001027B7" w:rsidRDefault="006F3568" w:rsidP="003954A6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1027B7">
              <w:rPr>
                <w:rFonts w:cs="Times New Roman"/>
                <w:sz w:val="16"/>
                <w:szCs w:val="16"/>
              </w:rPr>
              <w:t>Body za kladnou odpověď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C6F51D0" w14:textId="77777777" w:rsidR="006F3568" w:rsidRPr="009D597A" w:rsidRDefault="006F3568" w:rsidP="003954A6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D597A">
              <w:rPr>
                <w:rFonts w:cs="Times New Roman"/>
                <w:sz w:val="18"/>
                <w:szCs w:val="18"/>
              </w:rPr>
              <w:t>Odpověď</w:t>
            </w:r>
          </w:p>
          <w:p w14:paraId="35A2874F" w14:textId="77777777" w:rsidR="006F3568" w:rsidRPr="009D597A" w:rsidRDefault="006F3568" w:rsidP="003954A6">
            <w:pPr>
              <w:spacing w:after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D597A">
              <w:rPr>
                <w:rFonts w:cs="Times New Roman"/>
                <w:b/>
                <w:sz w:val="20"/>
                <w:szCs w:val="20"/>
              </w:rPr>
              <w:t>ANO/NE</w:t>
            </w:r>
          </w:p>
        </w:tc>
      </w:tr>
      <w:tr w:rsidR="006F3568" w:rsidRPr="001027B7" w14:paraId="68E596E6" w14:textId="77777777" w:rsidTr="003954A6">
        <w:trPr>
          <w:trHeight w:val="503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D6CD23D" w14:textId="4A8382A2" w:rsidR="006F3568" w:rsidRPr="001027B7" w:rsidRDefault="006F3568" w:rsidP="003954A6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3</w:t>
            </w:r>
            <w:r w:rsidRPr="001027B7"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88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2CA5830" w14:textId="53F356C7" w:rsidR="006F3568" w:rsidRPr="006F3568" w:rsidRDefault="006F3568" w:rsidP="003954A6">
            <w:pPr>
              <w:spacing w:before="120"/>
              <w:jc w:val="left"/>
            </w:pPr>
            <w:r>
              <w:t xml:space="preserve"> Byla v rámci této zakázky činností BIM koordinátora </w:t>
            </w:r>
            <w:r w:rsidRPr="00EE6C21">
              <w:t>kontrola informačního modelu stavby, včetně třídění a managementu kolizí</w:t>
            </w:r>
            <w:ins w:id="22" w:author="Daniela Hochová" w:date="2024-03-06T17:04:00Z">
              <w:r w:rsidR="00682B89">
                <w:t xml:space="preserve">, </w:t>
              </w:r>
              <w:r w:rsidR="00682B89" w:rsidRPr="00BB5CED">
                <w:rPr>
                  <w:b/>
                  <w:bCs/>
                </w:rPr>
                <w:t>nebo</w:t>
              </w:r>
              <w:r w:rsidR="00682B89" w:rsidRPr="00682B89">
                <w:t xml:space="preserve"> kontrola </w:t>
              </w:r>
              <w:r w:rsidR="00682B89" w:rsidRPr="00682B89">
                <w:lastRenderedPageBreak/>
                <w:t>informačního modelu stavby, včetně zpracování reportu naplnění požadavků na BIM a reportu kolizí</w:t>
              </w:r>
              <w:r w:rsidR="00682B89">
                <w:t>?</w:t>
              </w:r>
            </w:ins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7A5DDD0" w14:textId="77777777" w:rsidR="006F3568" w:rsidRPr="00D1012C" w:rsidRDefault="006F3568" w:rsidP="003954A6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D1012C">
              <w:rPr>
                <w:rFonts w:cs="Times New Roman"/>
                <w:sz w:val="20"/>
                <w:szCs w:val="20"/>
              </w:rPr>
              <w:lastRenderedPageBreak/>
              <w:t xml:space="preserve">ANO </w:t>
            </w:r>
            <w:r>
              <w:rPr>
                <w:rFonts w:cs="Times New Roman"/>
                <w:sz w:val="20"/>
                <w:szCs w:val="20"/>
              </w:rPr>
              <w:t>10</w:t>
            </w:r>
            <w:r w:rsidRPr="006F3568">
              <w:rPr>
                <w:rFonts w:cs="Times New Roman"/>
                <w:sz w:val="20"/>
                <w:szCs w:val="20"/>
              </w:rPr>
              <w:t>b</w:t>
            </w:r>
            <w:r w:rsidRPr="00D1012C">
              <w:rPr>
                <w:rFonts w:cs="Times New Roman"/>
                <w:sz w:val="20"/>
                <w:szCs w:val="20"/>
              </w:rPr>
              <w:t>.//</w:t>
            </w:r>
          </w:p>
          <w:p w14:paraId="213B4D22" w14:textId="77777777" w:rsidR="006F3568" w:rsidRPr="00D1012C" w:rsidRDefault="006F3568" w:rsidP="003954A6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6F3568">
              <w:rPr>
                <w:rFonts w:cs="Times New Roman"/>
                <w:sz w:val="20"/>
                <w:szCs w:val="20"/>
              </w:rPr>
              <w:lastRenderedPageBreak/>
              <w:t>NE 0b.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B0AD04A" w14:textId="77777777" w:rsidR="006F3568" w:rsidRPr="001027B7" w:rsidRDefault="006F3568" w:rsidP="003954A6">
            <w:pPr>
              <w:spacing w:before="12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14:paraId="05CD89C7" w14:textId="77777777" w:rsidR="006F3568" w:rsidRDefault="006F3568" w:rsidP="006C3015">
      <w:pPr>
        <w:rPr>
          <w:rFonts w:eastAsia="Times New Roman" w:cs="Calibri"/>
          <w:b/>
          <w:lang w:eastAsia="cs-CZ"/>
        </w:rPr>
      </w:pPr>
    </w:p>
    <w:tbl>
      <w:tblPr>
        <w:tblStyle w:val="Mkatabulky3"/>
        <w:tblW w:w="9918" w:type="dxa"/>
        <w:tblLayout w:type="fixed"/>
        <w:tblLook w:val="04A0" w:firstRow="1" w:lastRow="0" w:firstColumn="1" w:lastColumn="0" w:noHBand="0" w:noVBand="1"/>
      </w:tblPr>
      <w:tblGrid>
        <w:gridCol w:w="9918"/>
      </w:tblGrid>
      <w:tr w:rsidR="006F3568" w:rsidRPr="00F57EE6" w14:paraId="5EB2C733" w14:textId="77777777" w:rsidTr="003954A6">
        <w:trPr>
          <w:trHeight w:val="758"/>
        </w:trPr>
        <w:tc>
          <w:tcPr>
            <w:tcW w:w="9918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981B7C6" w14:textId="77777777" w:rsidR="006F3568" w:rsidRPr="00620F3A" w:rsidRDefault="006F3568" w:rsidP="003954A6">
            <w:pPr>
              <w:spacing w:before="120"/>
              <w:jc w:val="left"/>
              <w:rPr>
                <w:rFonts w:cs="Times New Roman"/>
                <w:b/>
                <w:i/>
                <w:sz w:val="20"/>
                <w:szCs w:val="20"/>
              </w:rPr>
            </w:pPr>
            <w:r w:rsidRPr="00620F3A">
              <w:rPr>
                <w:rFonts w:cs="Times New Roman"/>
                <w:b/>
                <w:i/>
                <w:sz w:val="20"/>
                <w:szCs w:val="20"/>
                <w:highlight w:val="yellow"/>
              </w:rPr>
              <w:t>Čestně prohlašuji,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že výše uveden</w:t>
            </w:r>
            <w:r>
              <w:rPr>
                <w:rFonts w:cs="Times New Roman"/>
                <w:b/>
                <w:i/>
                <w:sz w:val="20"/>
                <w:szCs w:val="20"/>
              </w:rPr>
              <w:t>á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osob</w:t>
            </w:r>
            <w:r>
              <w:rPr>
                <w:rFonts w:cs="Times New Roman"/>
                <w:b/>
                <w:i/>
                <w:sz w:val="20"/>
                <w:szCs w:val="20"/>
              </w:rPr>
              <w:t>a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se bud</w:t>
            </w:r>
            <w:r>
              <w:rPr>
                <w:rFonts w:cs="Times New Roman"/>
                <w:b/>
                <w:i/>
                <w:sz w:val="20"/>
                <w:szCs w:val="20"/>
              </w:rPr>
              <w:t>e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osobně podílet na plnění veřejné zakázky, která je předmětem tohoto zadávacího řízení.</w:t>
            </w:r>
          </w:p>
          <w:p w14:paraId="60740A0F" w14:textId="77777777" w:rsidR="006F3568" w:rsidRPr="00F57EE6" w:rsidRDefault="006F3568" w:rsidP="003954A6">
            <w:pPr>
              <w:spacing w:before="120"/>
              <w:jc w:val="left"/>
              <w:rPr>
                <w:rFonts w:cs="Times New Roman"/>
                <w:i/>
                <w:sz w:val="20"/>
                <w:szCs w:val="20"/>
              </w:rPr>
            </w:pP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Dále </w:t>
            </w:r>
            <w:r w:rsidRPr="00620F3A">
              <w:rPr>
                <w:rFonts w:cs="Times New Roman"/>
                <w:b/>
                <w:i/>
                <w:sz w:val="20"/>
                <w:szCs w:val="20"/>
                <w:highlight w:val="yellow"/>
              </w:rPr>
              <w:t>čestně prohlašuji,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že tato zakázka splňuje výše uveden</w:t>
            </w:r>
            <w:r>
              <w:rPr>
                <w:rFonts w:cs="Times New Roman"/>
                <w:b/>
                <w:i/>
                <w:sz w:val="20"/>
                <w:szCs w:val="20"/>
              </w:rPr>
              <w:t>é požadované kritérium</w:t>
            </w:r>
            <w:r w:rsidRPr="00620F3A">
              <w:rPr>
                <w:rFonts w:cs="Times New Roman"/>
                <w:b/>
                <w:i/>
                <w:sz w:val="20"/>
                <w:szCs w:val="20"/>
              </w:rPr>
              <w:t xml:space="preserve"> a všechny informace níže vyplněné v dotazníku jsou pravdivé.</w:t>
            </w:r>
          </w:p>
        </w:tc>
      </w:tr>
    </w:tbl>
    <w:p w14:paraId="392B3CD5" w14:textId="77777777" w:rsidR="006F3568" w:rsidRDefault="006F3568" w:rsidP="006C3015">
      <w:pPr>
        <w:rPr>
          <w:rFonts w:eastAsia="Times New Roman" w:cs="Calibri"/>
          <w:b/>
          <w:lang w:eastAsia="cs-CZ"/>
        </w:rPr>
      </w:pPr>
    </w:p>
    <w:p w14:paraId="5DC420A9" w14:textId="641193E6" w:rsidR="00F1068C" w:rsidRPr="007D5D4F" w:rsidRDefault="007D5D4F" w:rsidP="007D5D4F">
      <w:pPr>
        <w:spacing w:after="240"/>
        <w:rPr>
          <w:rFonts w:eastAsia="Times New Roman" w:cs="Calibri"/>
          <w:b/>
          <w:color w:val="FF0000"/>
          <w:lang w:eastAsia="cs-CZ"/>
        </w:rPr>
      </w:pPr>
      <w:r w:rsidRPr="007D5D4F">
        <w:rPr>
          <w:b/>
          <w:color w:val="FF0000"/>
          <w:u w:val="single"/>
        </w:rPr>
        <w:t>Zadavatel si vyhrazuje právo na ověření všech údajů pro hodnocení uvedených v</w:t>
      </w:r>
      <w:r>
        <w:rPr>
          <w:b/>
          <w:color w:val="FF0000"/>
          <w:u w:val="single"/>
        </w:rPr>
        <w:t> </w:t>
      </w:r>
      <w:r w:rsidRPr="007D5D4F">
        <w:rPr>
          <w:b/>
          <w:color w:val="FF0000"/>
          <w:u w:val="single"/>
        </w:rPr>
        <w:t>nabídce</w:t>
      </w:r>
      <w:r>
        <w:rPr>
          <w:b/>
          <w:color w:val="FF0000"/>
          <w:u w:val="single"/>
        </w:rPr>
        <w:t xml:space="preserve"> a upozorňuje, že před ukončením hodnocení nabídek budou všechny údaje řádně ověřeny.</w:t>
      </w:r>
      <w:r w:rsidRPr="007D5D4F">
        <w:rPr>
          <w:rFonts w:eastAsia="Times New Roman" w:cs="Calibri"/>
          <w:b/>
          <w:color w:val="FF0000"/>
          <w:lang w:eastAsia="cs-CZ"/>
        </w:rPr>
        <w:t xml:space="preserve"> </w:t>
      </w:r>
    </w:p>
    <w:tbl>
      <w:tblPr>
        <w:tblStyle w:val="Mkatabulky3"/>
        <w:tblW w:w="9918" w:type="dxa"/>
        <w:tblLayout w:type="fixed"/>
        <w:tblLook w:val="04A0" w:firstRow="1" w:lastRow="0" w:firstColumn="1" w:lastColumn="0" w:noHBand="0" w:noVBand="1"/>
      </w:tblPr>
      <w:tblGrid>
        <w:gridCol w:w="1413"/>
        <w:gridCol w:w="8505"/>
      </w:tblGrid>
      <w:tr w:rsidR="00800FC8" w:rsidRPr="00800FC8" w14:paraId="59C7F2D5" w14:textId="77777777" w:rsidTr="00004D15">
        <w:trPr>
          <w:trHeight w:val="200"/>
        </w:trPr>
        <w:tc>
          <w:tcPr>
            <w:tcW w:w="991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F3C5CFB" w14:textId="77777777" w:rsidR="00800FC8" w:rsidRPr="00800FC8" w:rsidRDefault="00800FC8" w:rsidP="00800FC8">
            <w:pPr>
              <w:spacing w:before="120" w:line="259" w:lineRule="auto"/>
              <w:jc w:val="center"/>
              <w:rPr>
                <w:rFonts w:cs="Times New Roman"/>
                <w:b/>
                <w:highlight w:val="yellow"/>
              </w:rPr>
            </w:pPr>
            <w:r w:rsidRPr="00800FC8">
              <w:rPr>
                <w:rFonts w:cs="Times New Roman"/>
                <w:b/>
              </w:rPr>
              <w:t>PROHLÁŠENÍ</w:t>
            </w:r>
          </w:p>
        </w:tc>
      </w:tr>
      <w:tr w:rsidR="00800FC8" w:rsidRPr="00800FC8" w14:paraId="3D502DAC" w14:textId="77777777" w:rsidTr="00004D15">
        <w:trPr>
          <w:trHeight w:val="2206"/>
        </w:trPr>
        <w:tc>
          <w:tcPr>
            <w:tcW w:w="9918" w:type="dxa"/>
            <w:gridSpan w:val="2"/>
            <w:shd w:val="clear" w:color="auto" w:fill="FFFFFF" w:themeFill="background1"/>
          </w:tcPr>
          <w:p w14:paraId="66BBB390" w14:textId="740EE706" w:rsidR="00800FC8" w:rsidRPr="00800FC8" w:rsidRDefault="00800FC8" w:rsidP="00800FC8">
            <w:pPr>
              <w:spacing w:before="120"/>
              <w:rPr>
                <w:rFonts w:cs="Times New Roman"/>
                <w:b/>
                <w:sz w:val="20"/>
              </w:rPr>
            </w:pPr>
            <w:r w:rsidRPr="00800FC8">
              <w:rPr>
                <w:rFonts w:cs="Times New Roman"/>
                <w:b/>
                <w:sz w:val="20"/>
              </w:rPr>
              <w:t>Jako uchazeč o veřejnou zakázku čestně prohlašuji, že</w:t>
            </w:r>
          </w:p>
          <w:p w14:paraId="49E48184" w14:textId="77777777" w:rsidR="00800FC8" w:rsidRPr="00800FC8" w:rsidRDefault="00800FC8" w:rsidP="00800FC8">
            <w:pPr>
              <w:numPr>
                <w:ilvl w:val="0"/>
                <w:numId w:val="41"/>
              </w:numPr>
              <w:ind w:left="313" w:hanging="284"/>
              <w:contextualSpacing/>
              <w:rPr>
                <w:rFonts w:cs="Times New Roman"/>
                <w:sz w:val="20"/>
              </w:rPr>
            </w:pPr>
            <w:r w:rsidRPr="00800FC8">
              <w:rPr>
                <w:rFonts w:cs="Times New Roman"/>
                <w:sz w:val="20"/>
              </w:rPr>
              <w:t>jsem se v plném rozsahu seznámil se zadávacími podmínkami - rozsahem a povahou veřejné zakázky, na kterou podávám nabídku, že jsou mi známy veškeré podmínky nezbytné k její realizaci, před podáním nabídky jsem si vyjasnil všechna sporná ustanovení či nejasnosti a že se zadávacími podmínkami souhlasím a respektuji je;</w:t>
            </w:r>
          </w:p>
          <w:p w14:paraId="5E497580" w14:textId="77777777" w:rsidR="00800FC8" w:rsidRPr="00800FC8" w:rsidRDefault="00800FC8" w:rsidP="00800FC8">
            <w:pPr>
              <w:numPr>
                <w:ilvl w:val="0"/>
                <w:numId w:val="41"/>
              </w:numPr>
              <w:ind w:left="313" w:hanging="284"/>
              <w:contextualSpacing/>
              <w:rPr>
                <w:rFonts w:cs="Times New Roman"/>
                <w:sz w:val="20"/>
              </w:rPr>
            </w:pPr>
            <w:r w:rsidRPr="00800FC8">
              <w:rPr>
                <w:rFonts w:cs="Times New Roman"/>
                <w:sz w:val="20"/>
              </w:rPr>
              <w:t>veškeré údaje, informace, doklady a dokumenty, které jsem uvedl v nabídce, jsou pravdivé a odpovídají skutečnosti;</w:t>
            </w:r>
          </w:p>
          <w:p w14:paraId="432D9374" w14:textId="77777777" w:rsidR="00800FC8" w:rsidRPr="00800FC8" w:rsidRDefault="00800FC8" w:rsidP="00800FC8">
            <w:pPr>
              <w:numPr>
                <w:ilvl w:val="0"/>
                <w:numId w:val="41"/>
              </w:numPr>
              <w:ind w:left="313" w:hanging="284"/>
              <w:contextualSpacing/>
              <w:rPr>
                <w:rFonts w:cs="Times New Roman"/>
                <w:sz w:val="20"/>
              </w:rPr>
            </w:pPr>
            <w:r w:rsidRPr="00800FC8">
              <w:rPr>
                <w:rFonts w:cs="Times New Roman"/>
                <w:sz w:val="20"/>
              </w:rPr>
              <w:t>dodržím technické podmínky požadované zadavatelem v zadávacích podmínkách;</w:t>
            </w:r>
          </w:p>
          <w:p w14:paraId="467EAED1" w14:textId="77777777" w:rsidR="00800FC8" w:rsidRPr="00800FC8" w:rsidRDefault="00800FC8" w:rsidP="00800FC8">
            <w:pPr>
              <w:numPr>
                <w:ilvl w:val="0"/>
                <w:numId w:val="41"/>
              </w:numPr>
              <w:spacing w:after="0"/>
              <w:ind w:left="312" w:hanging="284"/>
              <w:rPr>
                <w:rFonts w:cs="Times New Roman"/>
                <w:b/>
                <w:sz w:val="20"/>
              </w:rPr>
            </w:pPr>
            <w:r w:rsidRPr="00800FC8">
              <w:rPr>
                <w:rFonts w:cs="Times New Roman"/>
                <w:b/>
                <w:sz w:val="20"/>
              </w:rPr>
              <w:t>akceptuji bez výhrad návrh smlouvy;</w:t>
            </w:r>
          </w:p>
          <w:p w14:paraId="67BDB67E" w14:textId="3DD0D448" w:rsidR="00800FC8" w:rsidRPr="00B70251" w:rsidRDefault="00800FC8" w:rsidP="00B70251">
            <w:pPr>
              <w:numPr>
                <w:ilvl w:val="0"/>
                <w:numId w:val="41"/>
              </w:numPr>
              <w:spacing w:after="0"/>
              <w:ind w:left="318" w:hanging="284"/>
              <w:rPr>
                <w:rFonts w:cs="Times New Roman"/>
                <w:b/>
                <w:sz w:val="20"/>
              </w:rPr>
            </w:pPr>
            <w:r w:rsidRPr="00800FC8">
              <w:rPr>
                <w:rFonts w:cs="Times New Roman"/>
                <w:sz w:val="20"/>
              </w:rPr>
              <w:t>v mé organizaci ani jako poddodavatel prokazující kvalifikaci nepůsobí veřejný funkcionář podle § 4b zákona č.</w:t>
            </w:r>
            <w:r w:rsidR="007D5D4F">
              <w:rPr>
                <w:rFonts w:cs="Times New Roman"/>
                <w:sz w:val="20"/>
              </w:rPr>
              <w:t> </w:t>
            </w:r>
            <w:r w:rsidRPr="00800FC8">
              <w:rPr>
                <w:rFonts w:cs="Times New Roman"/>
                <w:sz w:val="20"/>
              </w:rPr>
              <w:t>159/2006 Sb., o střetu zájmů, v platném znění, který vlastní podíl představující alespoň 25 % účasti sp</w:t>
            </w:r>
            <w:r w:rsidR="00B70251">
              <w:rPr>
                <w:rFonts w:cs="Times New Roman"/>
                <w:sz w:val="20"/>
              </w:rPr>
              <w:t>olečníka v</w:t>
            </w:r>
            <w:r w:rsidR="007D5D4F">
              <w:rPr>
                <w:rFonts w:cs="Times New Roman"/>
                <w:sz w:val="20"/>
              </w:rPr>
              <w:t> </w:t>
            </w:r>
            <w:r w:rsidR="00B70251">
              <w:rPr>
                <w:rFonts w:cs="Times New Roman"/>
                <w:sz w:val="20"/>
              </w:rPr>
              <w:t>obchodní společnosti;</w:t>
            </w:r>
          </w:p>
          <w:p w14:paraId="385507E9" w14:textId="20502FE4" w:rsidR="00B70251" w:rsidRPr="00364288" w:rsidRDefault="00B70251" w:rsidP="00364288">
            <w:pPr>
              <w:numPr>
                <w:ilvl w:val="0"/>
                <w:numId w:val="41"/>
              </w:numPr>
              <w:spacing w:after="0"/>
              <w:ind w:left="318" w:hanging="284"/>
              <w:rPr>
                <w:rFonts w:cs="Times New Roman"/>
                <w:b/>
                <w:sz w:val="20"/>
              </w:rPr>
            </w:pPr>
            <w:r w:rsidRPr="00BB61EC">
              <w:rPr>
                <w:rFonts w:cs="Times New Roman"/>
                <w:sz w:val="20"/>
              </w:rPr>
              <w:t>dodavatel a jeho případní poddodavatelé splňují podmínky právních předpisů a mezinárodních předpisů ohledně mezinárodních sankcí proti Rusku</w:t>
            </w:r>
            <w:r w:rsidR="00012450">
              <w:rPr>
                <w:rFonts w:cs="Times New Roman"/>
                <w:sz w:val="20"/>
              </w:rPr>
              <w:t xml:space="preserve"> a Bělorusku</w:t>
            </w:r>
            <w:r w:rsidRPr="00BB61EC">
              <w:rPr>
                <w:rFonts w:cs="Times New Roman"/>
                <w:sz w:val="20"/>
              </w:rPr>
              <w:t>, když plnění této veřejné zakázky nebude ani zčásti realizováno včetně plateb osobami na sankčních seznamech, a to konkrétně: a) na plnění zakázky se nebude podílet jakýkoli ruský státní příslušník, fyzická či právnická osoba nebo subjekt či orgán se sídlem v Rusku, b) právnická osoba, subjekt nebo orgán, které jsou z více než 50 % přímo či nepřímo vlastněny některým ze subjektů uvedených v předchozím písm. a), nebo c) fyzická nebo právnická osoba, subjekt nebo orgán, které jednají jménem nebo na pokyn některého ze subjektů uvedených v předchozích písm. a) nebo b); týká se to také poddodavatelů a osob prokazujících kvalifikaci (nad 10 % hodnoty části VZ).</w:t>
            </w:r>
          </w:p>
          <w:p w14:paraId="0505746D" w14:textId="68457468" w:rsidR="00364288" w:rsidRPr="00800FC8" w:rsidRDefault="00364288" w:rsidP="00800FC8">
            <w:pPr>
              <w:numPr>
                <w:ilvl w:val="0"/>
                <w:numId w:val="41"/>
              </w:numPr>
              <w:ind w:left="318" w:hanging="284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sz w:val="20"/>
              </w:rPr>
              <w:t xml:space="preserve">Prohlašuji, že moje organizace v tomto zadávacím řízení </w:t>
            </w:r>
            <w:r w:rsidRPr="00BC7746">
              <w:rPr>
                <w:rFonts w:cs="Times New Roman"/>
                <w:sz w:val="20"/>
              </w:rPr>
              <w:t>neplní pro jiného dodavatele profesní způso</w:t>
            </w:r>
            <w:r>
              <w:rPr>
                <w:rFonts w:cs="Times New Roman"/>
                <w:sz w:val="20"/>
              </w:rPr>
              <w:t>bilost</w:t>
            </w:r>
            <w:r w:rsidRPr="00BC7746">
              <w:rPr>
                <w:rFonts w:cs="Times New Roman"/>
                <w:sz w:val="20"/>
              </w:rPr>
              <w:t xml:space="preserve"> nebo technickou </w:t>
            </w:r>
            <w:r>
              <w:rPr>
                <w:rFonts w:cs="Times New Roman"/>
                <w:sz w:val="20"/>
              </w:rPr>
              <w:t>kvalifikaci.</w:t>
            </w:r>
          </w:p>
        </w:tc>
      </w:tr>
      <w:tr w:rsidR="00800FC8" w:rsidRPr="00800FC8" w14:paraId="0C6A245A" w14:textId="77777777" w:rsidTr="00004D15">
        <w:trPr>
          <w:trHeight w:val="1556"/>
        </w:trPr>
        <w:tc>
          <w:tcPr>
            <w:tcW w:w="1413" w:type="dxa"/>
            <w:shd w:val="clear" w:color="auto" w:fill="FFFF00"/>
          </w:tcPr>
          <w:p w14:paraId="47F5028A" w14:textId="77777777" w:rsidR="00800FC8" w:rsidRPr="00800FC8" w:rsidRDefault="00800FC8" w:rsidP="00DC6104">
            <w:pPr>
              <w:spacing w:before="120"/>
            </w:pPr>
            <w:r w:rsidRPr="00800FC8">
              <w:t>Datum:</w:t>
            </w:r>
          </w:p>
          <w:p w14:paraId="1D6F46EB" w14:textId="77777777" w:rsidR="00800FC8" w:rsidRPr="00800FC8" w:rsidRDefault="00800FC8" w:rsidP="00800FC8">
            <w:pPr>
              <w:rPr>
                <w:sz w:val="20"/>
                <w:szCs w:val="20"/>
              </w:rPr>
            </w:pPr>
            <w:r w:rsidRPr="00800FC8">
              <w:rPr>
                <w:sz w:val="20"/>
                <w:szCs w:val="20"/>
              </w:rPr>
              <w:t>……….</w:t>
            </w:r>
          </w:p>
        </w:tc>
        <w:tc>
          <w:tcPr>
            <w:tcW w:w="8505" w:type="dxa"/>
            <w:shd w:val="clear" w:color="auto" w:fill="FFFF00"/>
          </w:tcPr>
          <w:p w14:paraId="51007698" w14:textId="77777777" w:rsidR="00800FC8" w:rsidRPr="00800FC8" w:rsidRDefault="00800FC8" w:rsidP="00DC6104">
            <w:pPr>
              <w:spacing w:before="120" w:after="0"/>
              <w:rPr>
                <w:sz w:val="20"/>
                <w:szCs w:val="20"/>
              </w:rPr>
            </w:pPr>
            <w:r w:rsidRPr="00800FC8">
              <w:rPr>
                <w:b/>
                <w:sz w:val="20"/>
                <w:szCs w:val="20"/>
              </w:rPr>
              <w:t>Potvrzuji</w:t>
            </w:r>
            <w:r w:rsidRPr="00800FC8">
              <w:rPr>
                <w:sz w:val="20"/>
                <w:szCs w:val="20"/>
              </w:rPr>
              <w:t>, že výše uvedené údaje o dodavateli a nabídkové ceně jsou pravdivé a závazné.</w:t>
            </w:r>
          </w:p>
          <w:p w14:paraId="19D27B2A" w14:textId="77777777" w:rsidR="00800FC8" w:rsidRPr="00800FC8" w:rsidRDefault="00800FC8" w:rsidP="00800FC8">
            <w:pPr>
              <w:rPr>
                <w:sz w:val="20"/>
                <w:szCs w:val="20"/>
              </w:rPr>
            </w:pPr>
            <w:r w:rsidRPr="00800FC8">
              <w:rPr>
                <w:sz w:val="20"/>
                <w:szCs w:val="20"/>
              </w:rPr>
              <w:t>Jméno a příjmení osoby oprávněné zastupovat dodavatele: ……………………………………………………..</w:t>
            </w:r>
          </w:p>
          <w:p w14:paraId="3ACBBAD9" w14:textId="77777777" w:rsidR="00800FC8" w:rsidRPr="00800FC8" w:rsidRDefault="00800FC8" w:rsidP="00800FC8">
            <w:pPr>
              <w:spacing w:before="720" w:after="0"/>
            </w:pPr>
            <w:r w:rsidRPr="00800FC8">
              <w:t>……………………………………………………….</w:t>
            </w:r>
          </w:p>
          <w:p w14:paraId="34CBE056" w14:textId="77777777" w:rsidR="00800FC8" w:rsidRPr="00800FC8" w:rsidRDefault="00800FC8" w:rsidP="00DC6104">
            <w:pPr>
              <w:rPr>
                <w:i/>
                <w:sz w:val="20"/>
                <w:szCs w:val="20"/>
              </w:rPr>
            </w:pPr>
            <w:r w:rsidRPr="00800FC8">
              <w:rPr>
                <w:i/>
                <w:sz w:val="20"/>
                <w:szCs w:val="20"/>
              </w:rPr>
              <w:t>podpis</w:t>
            </w:r>
          </w:p>
        </w:tc>
      </w:tr>
    </w:tbl>
    <w:p w14:paraId="547175C8" w14:textId="77777777" w:rsidR="00800FC8" w:rsidRDefault="00800FC8" w:rsidP="00800FC8">
      <w:pPr>
        <w:spacing w:before="120"/>
        <w:rPr>
          <w:rFonts w:cs="Times New Roman"/>
          <w:i/>
        </w:rPr>
      </w:pPr>
    </w:p>
    <w:p w14:paraId="6884B0EA" w14:textId="77777777" w:rsidR="00B97301" w:rsidRDefault="00B97301" w:rsidP="00800FC8">
      <w:pPr>
        <w:pStyle w:val="Zhlav"/>
        <w:tabs>
          <w:tab w:val="clear" w:pos="4536"/>
          <w:tab w:val="clear" w:pos="9072"/>
          <w:tab w:val="left" w:pos="6804"/>
        </w:tabs>
        <w:rPr>
          <w:i/>
        </w:rPr>
      </w:pPr>
    </w:p>
    <w:sectPr w:rsidR="00B97301" w:rsidSect="00E4701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0ED4B" w14:textId="77777777" w:rsidR="00E47018" w:rsidRDefault="00E47018" w:rsidP="00A37F4E">
      <w:pPr>
        <w:spacing w:after="0"/>
      </w:pPr>
      <w:r>
        <w:separator/>
      </w:r>
    </w:p>
  </w:endnote>
  <w:endnote w:type="continuationSeparator" w:id="0">
    <w:p w14:paraId="4682E5E8" w14:textId="77777777" w:rsidR="00E47018" w:rsidRDefault="00E47018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A473A" w14:textId="46C2AC9F" w:rsidR="00596A4C" w:rsidRPr="00B210C8" w:rsidRDefault="00596A4C">
    <w:pPr>
      <w:pStyle w:val="Zpat"/>
      <w:jc w:val="center"/>
      <w:rPr>
        <w:caps/>
      </w:rPr>
    </w:pPr>
    <w:r>
      <w:rPr>
        <w:caps/>
      </w:rPr>
      <w:tab/>
    </w:r>
    <w:r>
      <w:rPr>
        <w:caps/>
      </w:rPr>
      <w:tab/>
    </w:r>
    <w:r w:rsidRPr="00B210C8">
      <w:rPr>
        <w:caps/>
      </w:rPr>
      <w:fldChar w:fldCharType="begin"/>
    </w:r>
    <w:r w:rsidRPr="00B210C8">
      <w:rPr>
        <w:caps/>
      </w:rPr>
      <w:instrText>PAGE   \* MERGEFORMAT</w:instrText>
    </w:r>
    <w:r w:rsidRPr="00B210C8">
      <w:rPr>
        <w:caps/>
      </w:rPr>
      <w:fldChar w:fldCharType="separate"/>
    </w:r>
    <w:r w:rsidR="009A7D40">
      <w:rPr>
        <w:caps/>
        <w:noProof/>
      </w:rPr>
      <w:t>14</w:t>
    </w:r>
    <w:r w:rsidRPr="00B210C8">
      <w:rPr>
        <w:caps/>
      </w:rPr>
      <w:fldChar w:fldCharType="end"/>
    </w:r>
  </w:p>
  <w:p w14:paraId="7B6B468C" w14:textId="77777777" w:rsidR="00596A4C" w:rsidRDefault="00596A4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DE41A" w14:textId="45009686" w:rsidR="00596A4C" w:rsidRPr="00800FC8" w:rsidRDefault="00596A4C">
    <w:pPr>
      <w:pStyle w:val="Zpat"/>
      <w:rPr>
        <w:i/>
        <w:caps/>
        <w:sz w:val="20"/>
        <w:szCs w:val="20"/>
      </w:rPr>
    </w:pPr>
    <w:r w:rsidRPr="00800FC8">
      <w:rPr>
        <w:i/>
        <w:caps/>
        <w:sz w:val="20"/>
        <w:szCs w:val="20"/>
      </w:rPr>
      <w:tab/>
    </w:r>
    <w:r w:rsidRPr="00800FC8">
      <w:rPr>
        <w:i/>
        <w:caps/>
        <w:sz w:val="20"/>
        <w:szCs w:val="20"/>
      </w:rPr>
      <w:tab/>
    </w:r>
    <w:r w:rsidRPr="00800FC8">
      <w:rPr>
        <w:caps/>
        <w:sz w:val="20"/>
        <w:szCs w:val="20"/>
      </w:rPr>
      <w:fldChar w:fldCharType="begin"/>
    </w:r>
    <w:r w:rsidRPr="00800FC8">
      <w:rPr>
        <w:caps/>
        <w:sz w:val="20"/>
        <w:szCs w:val="20"/>
      </w:rPr>
      <w:instrText>PAGE   \* MERGEFORMAT</w:instrText>
    </w:r>
    <w:r w:rsidRPr="00800FC8">
      <w:rPr>
        <w:caps/>
        <w:sz w:val="20"/>
        <w:szCs w:val="20"/>
      </w:rPr>
      <w:fldChar w:fldCharType="separate"/>
    </w:r>
    <w:r w:rsidR="009A7D40">
      <w:rPr>
        <w:caps/>
        <w:noProof/>
        <w:sz w:val="20"/>
        <w:szCs w:val="20"/>
      </w:rPr>
      <w:t>1</w:t>
    </w:r>
    <w:r w:rsidRPr="00800FC8">
      <w:rPr>
        <w:caps/>
        <w:sz w:val="20"/>
        <w:szCs w:val="20"/>
      </w:rPr>
      <w:fldChar w:fldCharType="end"/>
    </w:r>
    <w:r w:rsidRPr="00800FC8">
      <w:rPr>
        <w:caps/>
        <w:sz w:val="20"/>
        <w:szCs w:val="20"/>
      </w:rPr>
      <w:tab/>
    </w:r>
    <w:r w:rsidRPr="00800FC8">
      <w:rPr>
        <w:cap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A24C6" w14:textId="77777777" w:rsidR="00E47018" w:rsidRDefault="00E47018" w:rsidP="00A37F4E">
      <w:pPr>
        <w:spacing w:after="0"/>
      </w:pPr>
      <w:r>
        <w:separator/>
      </w:r>
    </w:p>
  </w:footnote>
  <w:footnote w:type="continuationSeparator" w:id="0">
    <w:p w14:paraId="2BE70F6B" w14:textId="77777777" w:rsidR="00E47018" w:rsidRDefault="00E47018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852B" w14:textId="206402C5" w:rsidR="00596A4C" w:rsidRDefault="00596A4C" w:rsidP="00A37F4E">
    <w:pPr>
      <w:pStyle w:val="Zhlav"/>
    </w:pPr>
  </w:p>
  <w:p w14:paraId="3624FFA4" w14:textId="77777777" w:rsidR="00596A4C" w:rsidRDefault="00596A4C" w:rsidP="00A37F4E">
    <w:pPr>
      <w:pStyle w:val="Zhlav"/>
    </w:pPr>
  </w:p>
  <w:p w14:paraId="447009F9" w14:textId="77777777" w:rsidR="00596A4C" w:rsidRDefault="00596A4C" w:rsidP="00A37F4E">
    <w:pPr>
      <w:pStyle w:val="Zhlav"/>
    </w:pPr>
  </w:p>
  <w:p w14:paraId="191DDD4B" w14:textId="76F4C170" w:rsidR="00596A4C" w:rsidRPr="002212B9" w:rsidRDefault="00596A4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DA901" w14:textId="620C0DE6" w:rsidR="00596A4C" w:rsidRDefault="00596A4C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596A4C" w:rsidRDefault="00596A4C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6B9F969C" w:rsidR="00596A4C" w:rsidRDefault="00596A4C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  <w:t xml:space="preserve">  Příloha č. 1 Zadávací dokumentace</w:t>
    </w:r>
  </w:p>
  <w:p w14:paraId="5F86AD33" w14:textId="79C3BA8C" w:rsidR="00596A4C" w:rsidRDefault="00596A4C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  <w:r>
      <w:tab/>
      <w:t>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0D135303"/>
    <w:multiLevelType w:val="hybridMultilevel"/>
    <w:tmpl w:val="624437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AB52A54"/>
    <w:multiLevelType w:val="hybridMultilevel"/>
    <w:tmpl w:val="261432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0B596A"/>
    <w:multiLevelType w:val="hybridMultilevel"/>
    <w:tmpl w:val="2614325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2A143A"/>
    <w:multiLevelType w:val="hybridMultilevel"/>
    <w:tmpl w:val="3B0CCE32"/>
    <w:lvl w:ilvl="0" w:tplc="3806A8B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 w15:restartNumberingAfterBreak="0">
    <w:nsid w:val="500F02A2"/>
    <w:multiLevelType w:val="hybridMultilevel"/>
    <w:tmpl w:val="6C06B754"/>
    <w:lvl w:ilvl="0" w:tplc="0405000F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29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DE7683"/>
    <w:multiLevelType w:val="hybridMultilevel"/>
    <w:tmpl w:val="189C78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5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8" w15:restartNumberingAfterBreak="0">
    <w:nsid w:val="7BC20C56"/>
    <w:multiLevelType w:val="hybridMultilevel"/>
    <w:tmpl w:val="5A4EBD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451ADC"/>
    <w:multiLevelType w:val="hybridMultilevel"/>
    <w:tmpl w:val="4E8257D2"/>
    <w:lvl w:ilvl="0" w:tplc="842E5D6C">
      <w:start w:val="1"/>
      <w:numFmt w:val="lowerRoman"/>
      <w:lvlText w:val="(%1)"/>
      <w:lvlJc w:val="left"/>
      <w:pPr>
        <w:ind w:left="1420" w:hanging="72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1" w15:restartNumberingAfterBreak="0">
    <w:nsid w:val="7FCB6804"/>
    <w:multiLevelType w:val="hybridMultilevel"/>
    <w:tmpl w:val="624437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183432">
    <w:abstractNumId w:val="18"/>
  </w:num>
  <w:num w:numId="2" w16cid:durableId="1854761377">
    <w:abstractNumId w:val="36"/>
  </w:num>
  <w:num w:numId="3" w16cid:durableId="1121461388">
    <w:abstractNumId w:val="18"/>
  </w:num>
  <w:num w:numId="4" w16cid:durableId="1106000538">
    <w:abstractNumId w:val="37"/>
  </w:num>
  <w:num w:numId="5" w16cid:durableId="1284386076">
    <w:abstractNumId w:val="27"/>
  </w:num>
  <w:num w:numId="6" w16cid:durableId="1501890295">
    <w:abstractNumId w:val="18"/>
  </w:num>
  <w:num w:numId="7" w16cid:durableId="18326706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58947263">
    <w:abstractNumId w:val="2"/>
  </w:num>
  <w:num w:numId="9" w16cid:durableId="1275021478">
    <w:abstractNumId w:val="0"/>
  </w:num>
  <w:num w:numId="10" w16cid:durableId="437992602">
    <w:abstractNumId w:val="21"/>
  </w:num>
  <w:num w:numId="11" w16cid:durableId="1280184684">
    <w:abstractNumId w:val="34"/>
  </w:num>
  <w:num w:numId="12" w16cid:durableId="901216308">
    <w:abstractNumId w:val="31"/>
  </w:num>
  <w:num w:numId="13" w16cid:durableId="275525760">
    <w:abstractNumId w:val="16"/>
  </w:num>
  <w:num w:numId="14" w16cid:durableId="1881818351">
    <w:abstractNumId w:val="10"/>
  </w:num>
  <w:num w:numId="15" w16cid:durableId="1718773378">
    <w:abstractNumId w:val="3"/>
  </w:num>
  <w:num w:numId="16" w16cid:durableId="33386458">
    <w:abstractNumId w:val="15"/>
  </w:num>
  <w:num w:numId="17" w16cid:durableId="1479957243">
    <w:abstractNumId w:val="17"/>
  </w:num>
  <w:num w:numId="18" w16cid:durableId="266499535">
    <w:abstractNumId w:val="18"/>
  </w:num>
  <w:num w:numId="19" w16cid:durableId="528488464">
    <w:abstractNumId w:val="5"/>
  </w:num>
  <w:num w:numId="20" w16cid:durableId="572662685">
    <w:abstractNumId w:val="6"/>
  </w:num>
  <w:num w:numId="21" w16cid:durableId="435558192">
    <w:abstractNumId w:val="24"/>
  </w:num>
  <w:num w:numId="22" w16cid:durableId="645015211">
    <w:abstractNumId w:val="18"/>
  </w:num>
  <w:num w:numId="23" w16cid:durableId="1249926701">
    <w:abstractNumId w:val="29"/>
  </w:num>
  <w:num w:numId="24" w16cid:durableId="1346322249">
    <w:abstractNumId w:val="9"/>
  </w:num>
  <w:num w:numId="25" w16cid:durableId="476990788">
    <w:abstractNumId w:val="33"/>
  </w:num>
  <w:num w:numId="26" w16cid:durableId="1600873775">
    <w:abstractNumId w:val="11"/>
  </w:num>
  <w:num w:numId="27" w16cid:durableId="1389959998">
    <w:abstractNumId w:val="8"/>
  </w:num>
  <w:num w:numId="28" w16cid:durableId="1889611361">
    <w:abstractNumId w:val="23"/>
  </w:num>
  <w:num w:numId="29" w16cid:durableId="1683824747">
    <w:abstractNumId w:val="39"/>
  </w:num>
  <w:num w:numId="30" w16cid:durableId="1479298851">
    <w:abstractNumId w:val="20"/>
  </w:num>
  <w:num w:numId="31" w16cid:durableId="1740709509">
    <w:abstractNumId w:val="30"/>
  </w:num>
  <w:num w:numId="32" w16cid:durableId="1020008922">
    <w:abstractNumId w:val="12"/>
  </w:num>
  <w:num w:numId="33" w16cid:durableId="305744754">
    <w:abstractNumId w:val="35"/>
  </w:num>
  <w:num w:numId="34" w16cid:durableId="283579079">
    <w:abstractNumId w:val="18"/>
  </w:num>
  <w:num w:numId="35" w16cid:durableId="20711373">
    <w:abstractNumId w:val="18"/>
  </w:num>
  <w:num w:numId="36" w16cid:durableId="767893339">
    <w:abstractNumId w:val="1"/>
  </w:num>
  <w:num w:numId="37" w16cid:durableId="1307783982">
    <w:abstractNumId w:val="22"/>
  </w:num>
  <w:num w:numId="38" w16cid:durableId="1038503526">
    <w:abstractNumId w:val="13"/>
  </w:num>
  <w:num w:numId="39" w16cid:durableId="508375942">
    <w:abstractNumId w:val="19"/>
  </w:num>
  <w:num w:numId="40" w16cid:durableId="10952011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22919778">
    <w:abstractNumId w:val="4"/>
  </w:num>
  <w:num w:numId="42" w16cid:durableId="1709450479">
    <w:abstractNumId w:val="41"/>
  </w:num>
  <w:num w:numId="43" w16cid:durableId="1890414105">
    <w:abstractNumId w:val="28"/>
  </w:num>
  <w:num w:numId="44" w16cid:durableId="240722534">
    <w:abstractNumId w:val="7"/>
  </w:num>
  <w:num w:numId="45" w16cid:durableId="171841243">
    <w:abstractNumId w:val="32"/>
  </w:num>
  <w:num w:numId="46" w16cid:durableId="506596794">
    <w:abstractNumId w:val="38"/>
  </w:num>
  <w:num w:numId="47" w16cid:durableId="319116011">
    <w:abstractNumId w:val="14"/>
  </w:num>
  <w:num w:numId="48" w16cid:durableId="2014255703">
    <w:abstractNumId w:val="25"/>
  </w:num>
  <w:num w:numId="49" w16cid:durableId="1556967750">
    <w:abstractNumId w:val="26"/>
  </w:num>
  <w:num w:numId="50" w16cid:durableId="1782458000">
    <w:abstractNumId w:val="4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niela Hochová">
    <w15:presenceInfo w15:providerId="AD" w15:userId="S::Daniela@mfsgroup.com::aecfaf1a-8b3d-441d-b9a9-a8ac0c636f0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0409D"/>
    <w:rsid w:val="00004D15"/>
    <w:rsid w:val="00012450"/>
    <w:rsid w:val="00022E10"/>
    <w:rsid w:val="00024BC2"/>
    <w:rsid w:val="00053A96"/>
    <w:rsid w:val="00062B7B"/>
    <w:rsid w:val="00063D53"/>
    <w:rsid w:val="000831F3"/>
    <w:rsid w:val="000A1EC8"/>
    <w:rsid w:val="000A500D"/>
    <w:rsid w:val="000B731F"/>
    <w:rsid w:val="000D4EDB"/>
    <w:rsid w:val="000D6655"/>
    <w:rsid w:val="000E0F3F"/>
    <w:rsid w:val="000E148B"/>
    <w:rsid w:val="000E3474"/>
    <w:rsid w:val="000E373F"/>
    <w:rsid w:val="000E59C8"/>
    <w:rsid w:val="00107E73"/>
    <w:rsid w:val="00136EC4"/>
    <w:rsid w:val="00141C9E"/>
    <w:rsid w:val="001440DB"/>
    <w:rsid w:val="00155C44"/>
    <w:rsid w:val="001703C7"/>
    <w:rsid w:val="00174C27"/>
    <w:rsid w:val="00184BBC"/>
    <w:rsid w:val="00184E01"/>
    <w:rsid w:val="0018663E"/>
    <w:rsid w:val="001D30E3"/>
    <w:rsid w:val="001F29F8"/>
    <w:rsid w:val="00202CA7"/>
    <w:rsid w:val="00215E3B"/>
    <w:rsid w:val="002212B9"/>
    <w:rsid w:val="00236187"/>
    <w:rsid w:val="00241491"/>
    <w:rsid w:val="002424AA"/>
    <w:rsid w:val="0024732C"/>
    <w:rsid w:val="00252260"/>
    <w:rsid w:val="00252711"/>
    <w:rsid w:val="00252F32"/>
    <w:rsid w:val="0029760B"/>
    <w:rsid w:val="002A3B9A"/>
    <w:rsid w:val="002C0A73"/>
    <w:rsid w:val="002C723A"/>
    <w:rsid w:val="002D2CFD"/>
    <w:rsid w:val="002E5AA8"/>
    <w:rsid w:val="002E783F"/>
    <w:rsid w:val="002F7190"/>
    <w:rsid w:val="003114A2"/>
    <w:rsid w:val="00313643"/>
    <w:rsid w:val="003164C3"/>
    <w:rsid w:val="00346FEC"/>
    <w:rsid w:val="003619EB"/>
    <w:rsid w:val="00364288"/>
    <w:rsid w:val="0037275F"/>
    <w:rsid w:val="003873C8"/>
    <w:rsid w:val="003A176D"/>
    <w:rsid w:val="003A1EF5"/>
    <w:rsid w:val="003A3A31"/>
    <w:rsid w:val="003D0677"/>
    <w:rsid w:val="003D51EB"/>
    <w:rsid w:val="003F1DD3"/>
    <w:rsid w:val="0042348B"/>
    <w:rsid w:val="004422D4"/>
    <w:rsid w:val="00442E0E"/>
    <w:rsid w:val="0045185C"/>
    <w:rsid w:val="00451C75"/>
    <w:rsid w:val="00451ED1"/>
    <w:rsid w:val="004628BB"/>
    <w:rsid w:val="00472FFE"/>
    <w:rsid w:val="00473651"/>
    <w:rsid w:val="00487330"/>
    <w:rsid w:val="0049064A"/>
    <w:rsid w:val="004A5F75"/>
    <w:rsid w:val="004B1DF0"/>
    <w:rsid w:val="004D0AC7"/>
    <w:rsid w:val="004D4E2F"/>
    <w:rsid w:val="00516E1D"/>
    <w:rsid w:val="00522BB2"/>
    <w:rsid w:val="00541D0F"/>
    <w:rsid w:val="00557569"/>
    <w:rsid w:val="00573B29"/>
    <w:rsid w:val="005851BE"/>
    <w:rsid w:val="005968DA"/>
    <w:rsid w:val="00596A4C"/>
    <w:rsid w:val="005A5925"/>
    <w:rsid w:val="005D5397"/>
    <w:rsid w:val="005F6BB5"/>
    <w:rsid w:val="00604C17"/>
    <w:rsid w:val="00620F3A"/>
    <w:rsid w:val="0062503D"/>
    <w:rsid w:val="0064198B"/>
    <w:rsid w:val="00641AEA"/>
    <w:rsid w:val="006812E4"/>
    <w:rsid w:val="00682B89"/>
    <w:rsid w:val="006844A6"/>
    <w:rsid w:val="006913DF"/>
    <w:rsid w:val="006B03C3"/>
    <w:rsid w:val="006B6E39"/>
    <w:rsid w:val="006C3015"/>
    <w:rsid w:val="006E1149"/>
    <w:rsid w:val="006F3568"/>
    <w:rsid w:val="007006E6"/>
    <w:rsid w:val="007055BA"/>
    <w:rsid w:val="00713D0D"/>
    <w:rsid w:val="00720698"/>
    <w:rsid w:val="007225A6"/>
    <w:rsid w:val="00734123"/>
    <w:rsid w:val="007408AC"/>
    <w:rsid w:val="00763470"/>
    <w:rsid w:val="00773408"/>
    <w:rsid w:val="00785B32"/>
    <w:rsid w:val="007A206D"/>
    <w:rsid w:val="007B0B45"/>
    <w:rsid w:val="007B1E2D"/>
    <w:rsid w:val="007B591A"/>
    <w:rsid w:val="007C43E3"/>
    <w:rsid w:val="007D1600"/>
    <w:rsid w:val="007D59EA"/>
    <w:rsid w:val="007D5D4F"/>
    <w:rsid w:val="00800FC8"/>
    <w:rsid w:val="00804F74"/>
    <w:rsid w:val="008240E3"/>
    <w:rsid w:val="00832F7C"/>
    <w:rsid w:val="00847B9B"/>
    <w:rsid w:val="00867EB8"/>
    <w:rsid w:val="00896251"/>
    <w:rsid w:val="008A074A"/>
    <w:rsid w:val="008A4F46"/>
    <w:rsid w:val="008A6E9D"/>
    <w:rsid w:val="008C3AC4"/>
    <w:rsid w:val="008C5B7A"/>
    <w:rsid w:val="008D4E48"/>
    <w:rsid w:val="008E6F0B"/>
    <w:rsid w:val="008F69C3"/>
    <w:rsid w:val="00902543"/>
    <w:rsid w:val="00917E26"/>
    <w:rsid w:val="009419C6"/>
    <w:rsid w:val="00941EC3"/>
    <w:rsid w:val="00956D45"/>
    <w:rsid w:val="00984A33"/>
    <w:rsid w:val="009A7D40"/>
    <w:rsid w:val="009B0569"/>
    <w:rsid w:val="009C0A8F"/>
    <w:rsid w:val="009C3DBE"/>
    <w:rsid w:val="009C4502"/>
    <w:rsid w:val="009D72D9"/>
    <w:rsid w:val="009E4D5B"/>
    <w:rsid w:val="009F11EC"/>
    <w:rsid w:val="009F36CC"/>
    <w:rsid w:val="00A15CA2"/>
    <w:rsid w:val="00A2071D"/>
    <w:rsid w:val="00A24480"/>
    <w:rsid w:val="00A37F4E"/>
    <w:rsid w:val="00A66E60"/>
    <w:rsid w:val="00A67636"/>
    <w:rsid w:val="00A724D7"/>
    <w:rsid w:val="00A84500"/>
    <w:rsid w:val="00A86782"/>
    <w:rsid w:val="00A91E6A"/>
    <w:rsid w:val="00AD24DF"/>
    <w:rsid w:val="00AE1CA7"/>
    <w:rsid w:val="00AE49BC"/>
    <w:rsid w:val="00AF0164"/>
    <w:rsid w:val="00AF4D02"/>
    <w:rsid w:val="00AF5407"/>
    <w:rsid w:val="00AF7322"/>
    <w:rsid w:val="00B20527"/>
    <w:rsid w:val="00B210C8"/>
    <w:rsid w:val="00B37E81"/>
    <w:rsid w:val="00B608D5"/>
    <w:rsid w:val="00B66813"/>
    <w:rsid w:val="00B70251"/>
    <w:rsid w:val="00B76AC3"/>
    <w:rsid w:val="00B76FA9"/>
    <w:rsid w:val="00B919A8"/>
    <w:rsid w:val="00B93848"/>
    <w:rsid w:val="00B97301"/>
    <w:rsid w:val="00B9760E"/>
    <w:rsid w:val="00BB248B"/>
    <w:rsid w:val="00BB7964"/>
    <w:rsid w:val="00BD0C27"/>
    <w:rsid w:val="00BD1895"/>
    <w:rsid w:val="00BD3080"/>
    <w:rsid w:val="00BD43E9"/>
    <w:rsid w:val="00BD508F"/>
    <w:rsid w:val="00BD7CE6"/>
    <w:rsid w:val="00BE4F9A"/>
    <w:rsid w:val="00BF1C92"/>
    <w:rsid w:val="00C12579"/>
    <w:rsid w:val="00C12626"/>
    <w:rsid w:val="00C141CE"/>
    <w:rsid w:val="00C22503"/>
    <w:rsid w:val="00C42F8F"/>
    <w:rsid w:val="00C4399B"/>
    <w:rsid w:val="00C45D29"/>
    <w:rsid w:val="00C62DAB"/>
    <w:rsid w:val="00C72424"/>
    <w:rsid w:val="00C9422D"/>
    <w:rsid w:val="00CA45F0"/>
    <w:rsid w:val="00CB372D"/>
    <w:rsid w:val="00CB5AEC"/>
    <w:rsid w:val="00CC4EE5"/>
    <w:rsid w:val="00CD217D"/>
    <w:rsid w:val="00CE1D78"/>
    <w:rsid w:val="00CE3C41"/>
    <w:rsid w:val="00CF5B26"/>
    <w:rsid w:val="00CF6439"/>
    <w:rsid w:val="00D03134"/>
    <w:rsid w:val="00D1012C"/>
    <w:rsid w:val="00D21829"/>
    <w:rsid w:val="00D37F80"/>
    <w:rsid w:val="00D73AA0"/>
    <w:rsid w:val="00D75891"/>
    <w:rsid w:val="00D92CA7"/>
    <w:rsid w:val="00DB5EE0"/>
    <w:rsid w:val="00DC0EBF"/>
    <w:rsid w:val="00DC6104"/>
    <w:rsid w:val="00DD13B1"/>
    <w:rsid w:val="00DD5EAC"/>
    <w:rsid w:val="00E26BF9"/>
    <w:rsid w:val="00E33D3F"/>
    <w:rsid w:val="00E47018"/>
    <w:rsid w:val="00E716A1"/>
    <w:rsid w:val="00E77C6C"/>
    <w:rsid w:val="00EA6A9F"/>
    <w:rsid w:val="00ED36AF"/>
    <w:rsid w:val="00ED7A22"/>
    <w:rsid w:val="00EF0BE9"/>
    <w:rsid w:val="00F1068C"/>
    <w:rsid w:val="00F2390E"/>
    <w:rsid w:val="00F3591A"/>
    <w:rsid w:val="00F40029"/>
    <w:rsid w:val="00F41B32"/>
    <w:rsid w:val="00F72870"/>
    <w:rsid w:val="00F85D6C"/>
    <w:rsid w:val="00F93C22"/>
    <w:rsid w:val="00FA4336"/>
    <w:rsid w:val="00FB42B1"/>
    <w:rsid w:val="00FC3C49"/>
    <w:rsid w:val="00FE2011"/>
    <w:rsid w:val="00FF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EA78A"/>
  <w15:docId w15:val="{E9C232B7-0A1B-4C68-BAC2-CDBCDA20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068C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5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qFormat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qFormat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00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800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831F3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cnpk.cz/contract_display_10927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EAD16-1E73-4027-B337-255AB1102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14</Pages>
  <Words>3483</Words>
  <Characters>20551</Characters>
  <Application>Microsoft Office Word</Application>
  <DocSecurity>0</DocSecurity>
  <Lines>171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Štěpánka Hamatová</dc:creator>
  <cp:lastModifiedBy>Daniela Hochová</cp:lastModifiedBy>
  <cp:revision>5</cp:revision>
  <cp:lastPrinted>2022-05-16T06:46:00Z</cp:lastPrinted>
  <dcterms:created xsi:type="dcterms:W3CDTF">2024-03-04T08:58:00Z</dcterms:created>
  <dcterms:modified xsi:type="dcterms:W3CDTF">2024-03-06T16:06:00Z</dcterms:modified>
</cp:coreProperties>
</file>